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CBB" w:rsidRDefault="00DB1CBB" w:rsidP="005E2246">
      <w:pPr>
        <w:ind w:right="332"/>
        <w:jc w:val="right"/>
        <w:rPr>
          <w:i/>
          <w:sz w:val="20"/>
          <w:szCs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DB1CBB" w:rsidRDefault="00DB1CBB" w:rsidP="005E2246">
      <w:pPr>
        <w:ind w:right="332"/>
        <w:jc w:val="right"/>
        <w:rPr>
          <w:i/>
          <w:sz w:val="20"/>
          <w:szCs w:val="20"/>
          <w:lang w:val="en-US"/>
        </w:rPr>
      </w:pPr>
      <w:r w:rsidRPr="004134E7">
        <w:rPr>
          <w:i/>
          <w:noProof/>
        </w:rPr>
        <w:drawing>
          <wp:inline distT="0" distB="0" distL="0" distR="0" wp14:anchorId="1481BED9" wp14:editId="5083523D">
            <wp:extent cx="5940425" cy="1809511"/>
            <wp:effectExtent l="0" t="0" r="3175" b="635"/>
            <wp:docPr id="1" name="Рисунок 1"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DB1CBB" w:rsidRDefault="00DB1CBB" w:rsidP="005E2246">
      <w:pPr>
        <w:ind w:right="332"/>
        <w:jc w:val="right"/>
        <w:rPr>
          <w:i/>
          <w:sz w:val="20"/>
          <w:szCs w:val="20"/>
          <w:lang w:val="en-US"/>
        </w:rPr>
      </w:pPr>
    </w:p>
    <w:p w:rsidR="00DB1CBB" w:rsidRDefault="00DB1CBB" w:rsidP="005E2246">
      <w:pPr>
        <w:ind w:right="332"/>
        <w:jc w:val="right"/>
        <w:rPr>
          <w:i/>
          <w:sz w:val="20"/>
          <w:szCs w:val="20"/>
          <w:lang w:val="en-US"/>
        </w:rPr>
      </w:pPr>
    </w:p>
    <w:p w:rsidR="00377AB2" w:rsidRPr="009E04F7" w:rsidRDefault="00377AB2" w:rsidP="005E2246">
      <w:pPr>
        <w:ind w:right="332"/>
        <w:jc w:val="right"/>
        <w:rPr>
          <w:i/>
          <w:sz w:val="20"/>
          <w:szCs w:val="20"/>
        </w:rPr>
      </w:pPr>
      <w:r w:rsidRPr="009E04F7">
        <w:rPr>
          <w:i/>
          <w:sz w:val="20"/>
          <w:szCs w:val="20"/>
        </w:rPr>
        <w:t>УТВЕРЖДАЮ:</w:t>
      </w:r>
    </w:p>
    <w:p w:rsidR="00377AB2" w:rsidRPr="009E04F7" w:rsidRDefault="00377AB2" w:rsidP="005E2246">
      <w:pPr>
        <w:tabs>
          <w:tab w:val="left" w:pos="9356"/>
        </w:tabs>
        <w:spacing w:before="120"/>
        <w:ind w:right="332"/>
        <w:jc w:val="right"/>
        <w:rPr>
          <w:i/>
          <w:sz w:val="20"/>
          <w:szCs w:val="20"/>
        </w:rPr>
      </w:pPr>
      <w:r w:rsidRPr="009E04F7">
        <w:rPr>
          <w:i/>
          <w:sz w:val="20"/>
          <w:szCs w:val="20"/>
        </w:rPr>
        <w:t>___________________/</w:t>
      </w:r>
      <w:r w:rsidR="002029FC" w:rsidRPr="009E04F7">
        <w:rPr>
          <w:i/>
          <w:sz w:val="20"/>
          <w:szCs w:val="20"/>
        </w:rPr>
        <w:t>Булгаков А.В.</w:t>
      </w:r>
      <w:r w:rsidRPr="009E04F7">
        <w:rPr>
          <w:i/>
          <w:sz w:val="20"/>
          <w:szCs w:val="20"/>
        </w:rPr>
        <w:t>/</w:t>
      </w:r>
    </w:p>
    <w:p w:rsidR="00377AB2" w:rsidRPr="009E04F7" w:rsidRDefault="00377AB2" w:rsidP="00377AB2">
      <w:pPr>
        <w:spacing w:line="276" w:lineRule="auto"/>
        <w:ind w:left="6096"/>
        <w:rPr>
          <w:i/>
          <w:sz w:val="20"/>
          <w:szCs w:val="20"/>
        </w:rPr>
      </w:pPr>
      <w:r w:rsidRPr="009E04F7">
        <w:rPr>
          <w:i/>
          <w:sz w:val="20"/>
          <w:szCs w:val="20"/>
        </w:rPr>
        <w:t xml:space="preserve">Председатель </w:t>
      </w:r>
      <w:r w:rsidR="00350B76" w:rsidRPr="009E04F7">
        <w:rPr>
          <w:i/>
          <w:sz w:val="20"/>
          <w:szCs w:val="20"/>
        </w:rPr>
        <w:t>Закупочной</w:t>
      </w:r>
      <w:r w:rsidRPr="009E04F7">
        <w:rPr>
          <w:i/>
          <w:sz w:val="20"/>
          <w:szCs w:val="20"/>
        </w:rPr>
        <w:t xml:space="preserve"> комиссии</w:t>
      </w:r>
    </w:p>
    <w:p w:rsidR="00377AB2" w:rsidRPr="009E04F7" w:rsidRDefault="009E04F7" w:rsidP="00377AB2">
      <w:pPr>
        <w:spacing w:line="360" w:lineRule="auto"/>
        <w:ind w:firstLine="6095"/>
        <w:rPr>
          <w:i/>
          <w:sz w:val="22"/>
          <w:szCs w:val="22"/>
        </w:rPr>
      </w:pPr>
      <w:r w:rsidRPr="00DF5D4D">
        <w:rPr>
          <w:i/>
          <w:color w:val="0070C0"/>
          <w:sz w:val="22"/>
          <w:szCs w:val="22"/>
        </w:rPr>
        <w:t>«</w:t>
      </w:r>
      <w:r w:rsidR="00EC4D92" w:rsidRPr="00EC4D92">
        <w:rPr>
          <w:i/>
          <w:color w:val="0070C0"/>
          <w:sz w:val="22"/>
          <w:szCs w:val="22"/>
        </w:rPr>
        <w:t>1</w:t>
      </w:r>
      <w:r w:rsidR="001A1C74">
        <w:rPr>
          <w:i/>
          <w:color w:val="0070C0"/>
          <w:sz w:val="22"/>
          <w:szCs w:val="22"/>
          <w:lang w:val="en-US"/>
        </w:rPr>
        <w:t>5</w:t>
      </w:r>
      <w:r w:rsidRPr="00EC4D92">
        <w:rPr>
          <w:i/>
          <w:color w:val="0070C0"/>
          <w:sz w:val="22"/>
          <w:szCs w:val="22"/>
        </w:rPr>
        <w:t xml:space="preserve">» </w:t>
      </w:r>
      <w:r w:rsidR="00DF5D4D">
        <w:rPr>
          <w:i/>
          <w:color w:val="0070C0"/>
          <w:sz w:val="22"/>
          <w:szCs w:val="22"/>
        </w:rPr>
        <w:t xml:space="preserve">  </w:t>
      </w:r>
      <w:r w:rsidRPr="00EC4D92">
        <w:rPr>
          <w:i/>
          <w:color w:val="0070C0"/>
          <w:sz w:val="22"/>
          <w:szCs w:val="22"/>
        </w:rPr>
        <w:t>октября</w:t>
      </w:r>
      <w:r w:rsidR="00DF5D4D" w:rsidRPr="00DF5D4D">
        <w:rPr>
          <w:i/>
          <w:color w:val="0070C0"/>
          <w:sz w:val="22"/>
          <w:szCs w:val="22"/>
        </w:rPr>
        <w:t xml:space="preserve"> </w:t>
      </w:r>
      <w:r w:rsidR="00377AB2" w:rsidRPr="00D2660A">
        <w:rPr>
          <w:i/>
          <w:color w:val="0070C0"/>
          <w:sz w:val="22"/>
          <w:szCs w:val="22"/>
        </w:rPr>
        <w:t xml:space="preserve"> </w:t>
      </w:r>
      <w:r w:rsidR="00377AB2" w:rsidRPr="00DF5D4D">
        <w:rPr>
          <w:i/>
          <w:color w:val="0070C0"/>
          <w:sz w:val="22"/>
          <w:szCs w:val="22"/>
        </w:rPr>
        <w:t>20</w:t>
      </w:r>
      <w:r w:rsidR="00E05D87" w:rsidRPr="00DF5D4D">
        <w:rPr>
          <w:i/>
          <w:color w:val="0070C0"/>
          <w:sz w:val="22"/>
          <w:szCs w:val="22"/>
        </w:rPr>
        <w:t>15</w:t>
      </w:r>
      <w:r w:rsidR="00E05D87" w:rsidRPr="009E04F7">
        <w:rPr>
          <w:i/>
          <w:sz w:val="22"/>
          <w:szCs w:val="22"/>
        </w:rPr>
        <w:t xml:space="preserve"> </w:t>
      </w:r>
      <w:r w:rsidR="00377AB2" w:rsidRPr="009E04F7">
        <w:rPr>
          <w:i/>
          <w:sz w:val="22"/>
          <w:szCs w:val="22"/>
        </w:rPr>
        <w:t xml:space="preserve"> года</w:t>
      </w:r>
    </w:p>
    <w:p w:rsidR="00377AB2" w:rsidRPr="009E04F7" w:rsidRDefault="00BF539E" w:rsidP="00377AB2">
      <w:pPr>
        <w:spacing w:before="240"/>
        <w:ind w:left="6095"/>
        <w:rPr>
          <w:i/>
          <w:kern w:val="36"/>
          <w:sz w:val="22"/>
          <w:szCs w:val="22"/>
        </w:rPr>
      </w:pPr>
      <w:r w:rsidRPr="009E04F7">
        <w:rPr>
          <w:i/>
          <w:kern w:val="36"/>
          <w:sz w:val="22"/>
          <w:szCs w:val="22"/>
        </w:rPr>
        <w:t>С</w:t>
      </w:r>
      <w:r w:rsidR="00377AB2" w:rsidRPr="009E04F7">
        <w:rPr>
          <w:i/>
          <w:kern w:val="36"/>
          <w:sz w:val="22"/>
          <w:szCs w:val="22"/>
        </w:rPr>
        <w:t xml:space="preserve">екретарь </w:t>
      </w:r>
      <w:r w:rsidR="00350B76" w:rsidRPr="009E04F7">
        <w:rPr>
          <w:i/>
          <w:kern w:val="36"/>
          <w:sz w:val="22"/>
          <w:szCs w:val="22"/>
        </w:rPr>
        <w:t>Закупочной</w:t>
      </w:r>
      <w:r w:rsidR="00377AB2" w:rsidRPr="009E04F7">
        <w:rPr>
          <w:i/>
          <w:kern w:val="36"/>
          <w:sz w:val="22"/>
          <w:szCs w:val="22"/>
        </w:rPr>
        <w:t xml:space="preserve"> комиссии</w:t>
      </w:r>
    </w:p>
    <w:p w:rsidR="00377AB2" w:rsidRPr="009E04F7" w:rsidRDefault="009E04F7" w:rsidP="00377AB2">
      <w:pPr>
        <w:ind w:left="6521" w:hanging="425"/>
        <w:rPr>
          <w:i/>
          <w:kern w:val="36"/>
          <w:sz w:val="22"/>
          <w:szCs w:val="22"/>
        </w:rPr>
      </w:pPr>
      <w:r>
        <w:rPr>
          <w:i/>
          <w:kern w:val="36"/>
          <w:sz w:val="22"/>
          <w:szCs w:val="22"/>
        </w:rPr>
        <w:t>____________________</w:t>
      </w:r>
      <w:r w:rsidR="00964A09" w:rsidRPr="009E04F7">
        <w:rPr>
          <w:i/>
          <w:kern w:val="36"/>
          <w:sz w:val="22"/>
          <w:szCs w:val="22"/>
        </w:rPr>
        <w:t>/</w:t>
      </w:r>
      <w:r w:rsidR="00E05D87" w:rsidRPr="009E04F7">
        <w:rPr>
          <w:i/>
          <w:kern w:val="36"/>
          <w:sz w:val="22"/>
          <w:szCs w:val="22"/>
        </w:rPr>
        <w:t>Некрасов А.В.</w:t>
      </w:r>
      <w:r w:rsidR="00377AB2" w:rsidRPr="009E04F7">
        <w:rPr>
          <w:i/>
          <w:kern w:val="36"/>
          <w:sz w:val="22"/>
          <w:szCs w:val="22"/>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9E0A48" w:rsidRDefault="00002855" w:rsidP="0071693C">
      <w:pPr>
        <w:jc w:val="center"/>
        <w:rPr>
          <w:b/>
        </w:rPr>
      </w:pPr>
      <w:r w:rsidRPr="00002855">
        <w:rPr>
          <w:b/>
        </w:rPr>
        <w:t xml:space="preserve">по открытому </w:t>
      </w:r>
      <w:r w:rsidR="00283D6B">
        <w:rPr>
          <w:b/>
        </w:rPr>
        <w:t>запросу предложений</w:t>
      </w:r>
      <w:r w:rsidR="00DF5D4D">
        <w:rPr>
          <w:b/>
        </w:rPr>
        <w:t xml:space="preserve"> в электронной форме</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DF5D4D" w:rsidRPr="00DF5D4D">
        <w:rPr>
          <w:b/>
        </w:rPr>
        <w:t>,</w:t>
      </w:r>
      <w:r w:rsidR="006421FA">
        <w:rPr>
          <w:b/>
        </w:rPr>
        <w:t xml:space="preserve"> </w:t>
      </w:r>
      <w:r w:rsidR="001F08B9" w:rsidRPr="005E2246">
        <w:rPr>
          <w:b/>
        </w:rPr>
        <w:t xml:space="preserve">на право заключения договора </w:t>
      </w:r>
      <w:proofErr w:type="gramStart"/>
      <w:r w:rsidR="001F08B9" w:rsidRPr="005E2246">
        <w:rPr>
          <w:b/>
        </w:rPr>
        <w:t>на</w:t>
      </w:r>
      <w:proofErr w:type="gramEnd"/>
      <w:r w:rsidR="001F08B9">
        <w:rPr>
          <w:b/>
        </w:rPr>
        <w:t xml:space="preserve"> </w:t>
      </w:r>
    </w:p>
    <w:p w:rsidR="009E0A48" w:rsidRDefault="009E0A48" w:rsidP="0071693C">
      <w:pPr>
        <w:jc w:val="center"/>
        <w:rPr>
          <w:b/>
        </w:rPr>
      </w:pPr>
    </w:p>
    <w:p w:rsidR="0071693C" w:rsidRPr="00FD5130" w:rsidRDefault="0071693C" w:rsidP="0071693C">
      <w:pPr>
        <w:jc w:val="center"/>
        <w:rPr>
          <w:color w:val="000000"/>
        </w:rPr>
      </w:pPr>
      <w:r w:rsidRPr="00DF5D4D">
        <w:rPr>
          <w:b/>
          <w:color w:val="4F81BD" w:themeColor="accent1"/>
          <w:sz w:val="26"/>
          <w:szCs w:val="26"/>
        </w:rPr>
        <w:t>Выполнение работ по установке системы отопления гаражного бокса, расположенного по адресу: г. Томск, ул. Шевченко, 44 стр. 37</w:t>
      </w:r>
    </w:p>
    <w:p w:rsidR="007C0DAD" w:rsidRPr="005E2246" w:rsidRDefault="007C0DAD" w:rsidP="00A11027">
      <w:pPr>
        <w:jc w:val="both"/>
      </w:pPr>
    </w:p>
    <w:p w:rsidR="00377AB2" w:rsidRPr="00FD5130" w:rsidRDefault="009C6067" w:rsidP="00377AB2">
      <w:pPr>
        <w:pStyle w:val="a3"/>
        <w:numPr>
          <w:ilvl w:val="0"/>
          <w:numId w:val="0"/>
        </w:numPr>
        <w:spacing w:before="240"/>
        <w:jc w:val="center"/>
        <w:rPr>
          <w:sz w:val="24"/>
        </w:rPr>
      </w:pPr>
      <w:r w:rsidRPr="00FD5130">
        <w:rPr>
          <w:sz w:val="24"/>
        </w:rPr>
        <w:t>д</w:t>
      </w:r>
      <w:r w:rsidR="00A459FF" w:rsidRPr="00FD5130">
        <w:rPr>
          <w:sz w:val="24"/>
        </w:rPr>
        <w:t>ля</w:t>
      </w:r>
      <w:r w:rsidRPr="00FD5130">
        <w:rPr>
          <w:sz w:val="24"/>
        </w:rPr>
        <w:t xml:space="preserve"> </w:t>
      </w:r>
      <w:r w:rsidR="00597AD3" w:rsidRPr="00FD5130">
        <w:rPr>
          <w:sz w:val="24"/>
        </w:rPr>
        <w:t xml:space="preserve">нужд </w:t>
      </w:r>
      <w:r w:rsidR="0071693C" w:rsidRPr="00FD5130">
        <w:rPr>
          <w:sz w:val="24"/>
        </w:rPr>
        <w:t>ПАО «</w:t>
      </w:r>
      <w:proofErr w:type="spellStart"/>
      <w:r w:rsidR="0071693C" w:rsidRPr="00FD5130">
        <w:rPr>
          <w:sz w:val="24"/>
        </w:rPr>
        <w:t>Томскэнергосбыт</w:t>
      </w:r>
      <w:proofErr w:type="spellEnd"/>
      <w:r w:rsidR="0071693C" w:rsidRPr="00FD5130">
        <w:rPr>
          <w:sz w:val="24"/>
        </w:rPr>
        <w:t>»</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0A0AA9" w:rsidRPr="009C6067"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71693C" w:rsidRDefault="0071693C"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71693C">
        <w:rPr>
          <w:sz w:val="20"/>
          <w:szCs w:val="20"/>
        </w:rPr>
        <w:t>5</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p w:rsidR="001A3FE7" w:rsidRDefault="001A3FE7" w:rsidP="00543368">
      <w:pPr>
        <w:widowControl/>
        <w:suppressAutoHyphens/>
        <w:overflowPunct w:val="0"/>
        <w:autoSpaceDE/>
        <w:autoSpaceDN/>
        <w:adjustRightInd/>
        <w:spacing w:line="360" w:lineRule="auto"/>
        <w:jc w:val="center"/>
        <w:rPr>
          <w:b/>
          <w:bCs/>
          <w:sz w:val="26"/>
          <w:szCs w:val="26"/>
          <w:lang w:eastAsia="ar-SA"/>
        </w:r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9E0A48" w:rsidRDefault="007655CE" w:rsidP="00060712">
          <w:pPr>
            <w:pStyle w:val="afffa"/>
          </w:pPr>
          <w:r w:rsidRPr="009E0A48">
            <w:t>Оглавление</w:t>
          </w:r>
        </w:p>
        <w:p w:rsidR="003E7847" w:rsidRPr="009E0A48" w:rsidRDefault="007655CE" w:rsidP="00060712">
          <w:pPr>
            <w:pStyle w:val="12"/>
            <w:spacing w:line="276" w:lineRule="auto"/>
            <w:rPr>
              <w:rFonts w:asciiTheme="minorHAnsi" w:eastAsiaTheme="minorEastAsia" w:hAnsiTheme="minorHAnsi" w:cstheme="minorBidi"/>
              <w:b/>
              <w:noProof/>
              <w:sz w:val="28"/>
              <w:szCs w:val="28"/>
            </w:rPr>
          </w:pPr>
          <w:r w:rsidRPr="009E0A48">
            <w:rPr>
              <w:b/>
            </w:rPr>
            <w:fldChar w:fldCharType="begin"/>
          </w:r>
          <w:r w:rsidRPr="009E0A48">
            <w:rPr>
              <w:b/>
            </w:rPr>
            <w:instrText xml:space="preserve"> TOC \o "1-3" \h \z \u </w:instrText>
          </w:r>
          <w:r w:rsidRPr="009E0A48">
            <w:rPr>
              <w:b/>
            </w:rPr>
            <w:fldChar w:fldCharType="separate"/>
          </w:r>
          <w:hyperlink w:anchor="_Toc422244119" w:history="1">
            <w:r w:rsidR="003E7847" w:rsidRPr="009E0A48">
              <w:rPr>
                <w:rStyle w:val="ac"/>
                <w:b/>
                <w:noProof/>
                <w:sz w:val="28"/>
                <w:szCs w:val="28"/>
              </w:rPr>
              <w:t>Раздел 1. ИЗВЕЩЕНИЕ О ПРОВЕДЕНИИ ЗАКУПКИ</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_Toc422244119 \h </w:instrText>
            </w:r>
            <w:r w:rsidR="003E7847" w:rsidRPr="009E0A48">
              <w:rPr>
                <w:b/>
                <w:noProof/>
                <w:webHidden/>
                <w:sz w:val="28"/>
                <w:szCs w:val="28"/>
              </w:rPr>
            </w:r>
            <w:r w:rsidR="003E7847" w:rsidRPr="009E0A48">
              <w:rPr>
                <w:b/>
                <w:noProof/>
                <w:webHidden/>
                <w:sz w:val="28"/>
                <w:szCs w:val="28"/>
              </w:rPr>
              <w:fldChar w:fldCharType="separate"/>
            </w:r>
            <w:r w:rsidR="00C018B1">
              <w:rPr>
                <w:b/>
                <w:noProof/>
                <w:webHidden/>
                <w:sz w:val="28"/>
                <w:szCs w:val="28"/>
              </w:rPr>
              <w:t>3</w:t>
            </w:r>
            <w:r w:rsidR="003E7847" w:rsidRPr="009E0A48">
              <w:rPr>
                <w:b/>
                <w:noProof/>
                <w:webHidden/>
                <w:sz w:val="28"/>
                <w:szCs w:val="28"/>
              </w:rPr>
              <w:fldChar w:fldCharType="end"/>
            </w:r>
          </w:hyperlink>
        </w:p>
        <w:p w:rsidR="003E7847" w:rsidRPr="009E0A48" w:rsidRDefault="00C018B1" w:rsidP="00060712">
          <w:pPr>
            <w:pStyle w:val="12"/>
            <w:spacing w:line="276" w:lineRule="auto"/>
            <w:rPr>
              <w:rFonts w:asciiTheme="minorHAnsi" w:eastAsiaTheme="minorEastAsia" w:hAnsiTheme="minorHAnsi" w:cstheme="minorBidi"/>
              <w:b/>
              <w:noProof/>
              <w:sz w:val="28"/>
              <w:szCs w:val="28"/>
            </w:rPr>
          </w:pPr>
          <w:hyperlink w:anchor="_Toc422244157" w:history="1">
            <w:r w:rsidR="003E7847" w:rsidRPr="009E0A48">
              <w:rPr>
                <w:rStyle w:val="ac"/>
                <w:b/>
                <w:noProof/>
                <w:sz w:val="28"/>
                <w:szCs w:val="28"/>
              </w:rPr>
              <w:t>Раздел 2. ТЕРМИНЫ И ОПРЕДЕЛЕНИЯ</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_Toc422244157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6</w:t>
            </w:r>
            <w:r w:rsidR="003E7847" w:rsidRPr="009E0A48">
              <w:rPr>
                <w:b/>
                <w:noProof/>
                <w:webHidden/>
                <w:sz w:val="28"/>
                <w:szCs w:val="28"/>
              </w:rPr>
              <w:fldChar w:fldCharType="end"/>
            </w:r>
          </w:hyperlink>
        </w:p>
        <w:p w:rsidR="003E7847" w:rsidRPr="009E0A48" w:rsidRDefault="00C018B1" w:rsidP="00060712">
          <w:pPr>
            <w:pStyle w:val="12"/>
            <w:spacing w:line="276" w:lineRule="auto"/>
            <w:rPr>
              <w:rFonts w:asciiTheme="minorHAnsi" w:eastAsiaTheme="minorEastAsia" w:hAnsiTheme="minorHAnsi" w:cstheme="minorBidi"/>
              <w:b/>
              <w:noProof/>
              <w:sz w:val="28"/>
              <w:szCs w:val="28"/>
            </w:rPr>
          </w:pPr>
          <w:hyperlink w:anchor="_Toc422244158" w:history="1">
            <w:r w:rsidR="003E7847" w:rsidRPr="009E0A48">
              <w:rPr>
                <w:rStyle w:val="ac"/>
                <w:b/>
                <w:noProof/>
                <w:sz w:val="28"/>
                <w:szCs w:val="28"/>
              </w:rPr>
              <w:t>Раздел 3. ОБЩИЕ ПОЛОЖЕНИЯ</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_Toc422244158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6</w:t>
            </w:r>
            <w:r w:rsidR="003E7847" w:rsidRPr="009E0A48">
              <w:rPr>
                <w:b/>
                <w:noProof/>
                <w:webHidden/>
                <w:sz w:val="28"/>
                <w:szCs w:val="28"/>
              </w:rPr>
              <w:fldChar w:fldCharType="end"/>
            </w:r>
          </w:hyperlink>
        </w:p>
        <w:p w:rsidR="003E7847" w:rsidRPr="009E0A48" w:rsidRDefault="00C018B1" w:rsidP="00060712">
          <w:pPr>
            <w:pStyle w:val="12"/>
            <w:spacing w:line="276" w:lineRule="auto"/>
            <w:rPr>
              <w:rFonts w:asciiTheme="minorHAnsi" w:eastAsiaTheme="minorEastAsia" w:hAnsiTheme="minorHAnsi" w:cstheme="minorBidi"/>
              <w:b/>
              <w:noProof/>
              <w:sz w:val="28"/>
              <w:szCs w:val="28"/>
            </w:rPr>
          </w:pPr>
          <w:hyperlink w:anchor="_Toc422244165" w:history="1">
            <w:r w:rsidR="003E7847" w:rsidRPr="009E0A48">
              <w:rPr>
                <w:rStyle w:val="ac"/>
                <w:b/>
                <w:noProof/>
                <w:sz w:val="28"/>
                <w:szCs w:val="28"/>
              </w:rPr>
              <w:t>Раздел 4.  ПОРЯДОК ПРОВЕДЕНИЯ ЗАКУПКИ</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_Toc422244165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9</w:t>
            </w:r>
            <w:r w:rsidR="003E7847" w:rsidRPr="009E0A48">
              <w:rPr>
                <w:b/>
                <w:noProof/>
                <w:webHidden/>
                <w:sz w:val="28"/>
                <w:szCs w:val="28"/>
              </w:rPr>
              <w:fldChar w:fldCharType="end"/>
            </w:r>
          </w:hyperlink>
        </w:p>
        <w:p w:rsidR="003E7847" w:rsidRPr="009E0A48" w:rsidRDefault="00C018B1" w:rsidP="00060712">
          <w:pPr>
            <w:pStyle w:val="12"/>
            <w:spacing w:line="276" w:lineRule="auto"/>
            <w:rPr>
              <w:rFonts w:asciiTheme="minorHAnsi" w:eastAsiaTheme="minorEastAsia" w:hAnsiTheme="minorHAnsi" w:cstheme="minorBidi"/>
              <w:b/>
              <w:noProof/>
              <w:sz w:val="28"/>
              <w:szCs w:val="28"/>
            </w:rPr>
          </w:pPr>
          <w:hyperlink w:anchor="_Toc422244183" w:history="1">
            <w:r w:rsidR="003E7847" w:rsidRPr="009E0A48">
              <w:rPr>
                <w:rStyle w:val="ac"/>
                <w:b/>
                <w:noProof/>
                <w:sz w:val="28"/>
                <w:szCs w:val="28"/>
              </w:rPr>
              <w:t>Раздел 5. ТРЕБОВАНИЯ, ПРЕДЪЯВЛЯЕМЫЕ К УЧАСТНИКАМ ЗАКУПКИ</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_Toc422244183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25</w:t>
            </w:r>
            <w:r w:rsidR="003E7847" w:rsidRPr="009E0A48">
              <w:rPr>
                <w:b/>
                <w:noProof/>
                <w:webHidden/>
                <w:sz w:val="28"/>
                <w:szCs w:val="28"/>
              </w:rPr>
              <w:fldChar w:fldCharType="end"/>
            </w:r>
          </w:hyperlink>
        </w:p>
        <w:p w:rsidR="003E7847" w:rsidRPr="009E0A48" w:rsidRDefault="00C018B1" w:rsidP="00060712">
          <w:pPr>
            <w:pStyle w:val="12"/>
            <w:spacing w:line="276" w:lineRule="auto"/>
            <w:rPr>
              <w:rFonts w:asciiTheme="minorHAnsi" w:eastAsiaTheme="minorEastAsia" w:hAnsiTheme="minorHAnsi" w:cstheme="minorBidi"/>
              <w:b/>
              <w:noProof/>
              <w:sz w:val="28"/>
              <w:szCs w:val="28"/>
            </w:rPr>
          </w:pPr>
          <w:hyperlink w:anchor="_Toc422244188" w:history="1">
            <w:r w:rsidR="003E7847" w:rsidRPr="009E0A48">
              <w:rPr>
                <w:rStyle w:val="ac"/>
                <w:b/>
                <w:noProof/>
                <w:sz w:val="28"/>
                <w:szCs w:val="28"/>
              </w:rPr>
              <w:t>Раздел 6. ТРЕБОВАНИЯ К ЗАЯВКЕ НА УЧАСТИЕ В ЗАКУПКЕ</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_Toc422244188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27</w:t>
            </w:r>
            <w:r w:rsidR="003E7847" w:rsidRPr="009E0A48">
              <w:rPr>
                <w:b/>
                <w:noProof/>
                <w:webHidden/>
                <w:sz w:val="28"/>
                <w:szCs w:val="28"/>
              </w:rPr>
              <w:fldChar w:fldCharType="end"/>
            </w:r>
          </w:hyperlink>
        </w:p>
        <w:p w:rsidR="003E7847" w:rsidRPr="009E0A48" w:rsidRDefault="00C018B1" w:rsidP="00060712">
          <w:pPr>
            <w:pStyle w:val="12"/>
            <w:spacing w:line="276" w:lineRule="auto"/>
            <w:rPr>
              <w:rFonts w:asciiTheme="minorHAnsi" w:eastAsiaTheme="minorEastAsia" w:hAnsiTheme="minorHAnsi" w:cstheme="minorBidi"/>
              <w:b/>
              <w:noProof/>
              <w:sz w:val="28"/>
              <w:szCs w:val="28"/>
            </w:rPr>
          </w:pPr>
          <w:hyperlink w:anchor="_Toc422244215" w:history="1">
            <w:r w:rsidR="001C5619" w:rsidRPr="009E0A48">
              <w:rPr>
                <w:rStyle w:val="ac"/>
                <w:b/>
                <w:noProof/>
                <w:sz w:val="28"/>
                <w:szCs w:val="28"/>
              </w:rPr>
              <w:t xml:space="preserve">Раздел </w:t>
            </w:r>
            <w:r w:rsidR="003E7847" w:rsidRPr="009E0A48">
              <w:rPr>
                <w:rStyle w:val="ac"/>
                <w:b/>
                <w:noProof/>
                <w:sz w:val="28"/>
                <w:szCs w:val="28"/>
              </w:rPr>
              <w:t>7. ТЕХНИЧЕСКАЯ ЧАСТЬ</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_Toc422244215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44</w:t>
            </w:r>
            <w:r w:rsidR="003E7847" w:rsidRPr="009E0A48">
              <w:rPr>
                <w:b/>
                <w:noProof/>
                <w:webHidden/>
                <w:sz w:val="28"/>
                <w:szCs w:val="28"/>
              </w:rPr>
              <w:fldChar w:fldCharType="end"/>
            </w:r>
          </w:hyperlink>
        </w:p>
        <w:p w:rsidR="003E7847" w:rsidRPr="009E0A48" w:rsidRDefault="00C018B1" w:rsidP="00060712">
          <w:pPr>
            <w:pStyle w:val="12"/>
            <w:spacing w:line="276" w:lineRule="auto"/>
            <w:rPr>
              <w:rFonts w:asciiTheme="minorHAnsi" w:eastAsiaTheme="minorEastAsia" w:hAnsiTheme="minorHAnsi" w:cstheme="minorBidi"/>
              <w:b/>
              <w:noProof/>
              <w:sz w:val="28"/>
              <w:szCs w:val="28"/>
            </w:rPr>
          </w:pPr>
          <w:hyperlink w:anchor="_Toc422244216" w:history="1">
            <w:r w:rsidR="003E7847" w:rsidRPr="009E0A48">
              <w:rPr>
                <w:rStyle w:val="ac"/>
                <w:b/>
                <w:noProof/>
                <w:sz w:val="28"/>
                <w:szCs w:val="28"/>
              </w:rPr>
              <w:t>Раздел 8. ПРОЕКТ ДОГОВОРА</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_Toc422244216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45</w:t>
            </w:r>
            <w:r w:rsidR="003E7847" w:rsidRPr="009E0A48">
              <w:rPr>
                <w:b/>
                <w:noProof/>
                <w:webHidden/>
                <w:sz w:val="28"/>
                <w:szCs w:val="28"/>
              </w:rPr>
              <w:fldChar w:fldCharType="end"/>
            </w:r>
          </w:hyperlink>
        </w:p>
        <w:p w:rsidR="003E7847" w:rsidRPr="009E0A48" w:rsidRDefault="00C018B1" w:rsidP="00060712">
          <w:pPr>
            <w:pStyle w:val="12"/>
            <w:spacing w:line="276" w:lineRule="auto"/>
            <w:rPr>
              <w:rFonts w:asciiTheme="minorHAnsi" w:eastAsiaTheme="minorEastAsia" w:hAnsiTheme="minorHAnsi" w:cstheme="minorBidi"/>
              <w:b/>
              <w:noProof/>
              <w:sz w:val="28"/>
              <w:szCs w:val="28"/>
            </w:rPr>
          </w:pPr>
          <w:hyperlink w:anchor="_Toc422244217" w:history="1">
            <w:r w:rsidR="003E7847" w:rsidRPr="009E0A48">
              <w:rPr>
                <w:rStyle w:val="ac"/>
                <w:b/>
                <w:noProof/>
                <w:sz w:val="28"/>
                <w:szCs w:val="28"/>
              </w:rPr>
              <w:t>Раздел 9. РУКОВОДСТВО ПО ЭКСПЕРТНОЙ ОЦЕНКЕ</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_Toc422244217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46</w:t>
            </w:r>
            <w:r w:rsidR="003E7847" w:rsidRPr="009E0A48">
              <w:rPr>
                <w:b/>
                <w:noProof/>
                <w:webHidden/>
                <w:sz w:val="28"/>
                <w:szCs w:val="28"/>
              </w:rPr>
              <w:fldChar w:fldCharType="end"/>
            </w:r>
          </w:hyperlink>
        </w:p>
        <w:p w:rsidR="003E7847" w:rsidRPr="009E0A48" w:rsidRDefault="00C018B1" w:rsidP="00060712">
          <w:pPr>
            <w:pStyle w:val="12"/>
            <w:spacing w:line="276" w:lineRule="auto"/>
            <w:rPr>
              <w:rFonts w:asciiTheme="minorHAnsi" w:eastAsiaTheme="minorEastAsia" w:hAnsiTheme="minorHAnsi" w:cstheme="minorBidi"/>
              <w:b/>
              <w:noProof/>
              <w:sz w:val="22"/>
              <w:szCs w:val="22"/>
            </w:rPr>
          </w:pPr>
          <w:hyperlink w:anchor="_Toc422244218" w:history="1">
            <w:r w:rsidR="003E7847" w:rsidRPr="009E0A48">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_Toc422244218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59</w:t>
            </w:r>
            <w:r w:rsidR="003E7847" w:rsidRPr="009E0A48">
              <w:rPr>
                <w:b/>
                <w:noProof/>
                <w:webHidden/>
                <w:sz w:val="28"/>
                <w:szCs w:val="28"/>
              </w:rPr>
              <w:fldChar w:fldCharType="end"/>
            </w:r>
          </w:hyperlink>
        </w:p>
        <w:p w:rsidR="007655CE" w:rsidRDefault="007655CE" w:rsidP="00060712">
          <w:pPr>
            <w:spacing w:line="276" w:lineRule="auto"/>
          </w:pPr>
          <w:r w:rsidRPr="009E0A48">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bookmarkEnd w:id="21"/>
      <w:bookmarkEnd w:id="22"/>
      <w:bookmarkEnd w:id="23"/>
      <w:r w:rsidR="004E2BE7">
        <w:t>в электронной форме.</w:t>
      </w:r>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C50185"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Pr>
          <w:i/>
          <w:color w:val="4F81BD" w:themeColor="accent1"/>
        </w:rPr>
        <w:t>ПАО «</w:t>
      </w:r>
      <w:proofErr w:type="spellStart"/>
      <w:r>
        <w:rPr>
          <w:i/>
          <w:color w:val="4F81BD" w:themeColor="accent1"/>
        </w:rPr>
        <w:t>Томскэнергосбыт</w:t>
      </w:r>
      <w:proofErr w:type="spellEnd"/>
      <w:r>
        <w:rPr>
          <w:i/>
          <w:color w:val="4F81BD" w:themeColor="accent1"/>
        </w:rPr>
        <w:t>»</w:t>
      </w:r>
      <w:r w:rsidRPr="00205557">
        <w:t xml:space="preserve">, утвержденное решением Совета директоров </w:t>
      </w:r>
      <w:r>
        <w:rPr>
          <w:i/>
          <w:color w:val="4F81BD" w:themeColor="accent1"/>
        </w:rPr>
        <w:t xml:space="preserve">от 26.06.2015г. №170 </w:t>
      </w:r>
      <w:r w:rsidRPr="00807CD1">
        <w:rPr>
          <w:color w:val="4F81BD" w:themeColor="accent1"/>
        </w:rPr>
        <w:t>(</w:t>
      </w:r>
      <w:r>
        <w:rPr>
          <w:color w:val="4F81BD" w:themeColor="accent1"/>
        </w:rPr>
        <w:t xml:space="preserve">далее - </w:t>
      </w:r>
      <w:r w:rsidRPr="00807CD1">
        <w:rPr>
          <w:color w:val="4F81BD" w:themeColor="accent1"/>
        </w:rPr>
        <w:t>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9E0A48" w:rsidRPr="006E08F6" w:rsidRDefault="006E08F6" w:rsidP="006E08F6">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AF33C1" w:rsidRPr="00AF33C1" w:rsidRDefault="00AF33C1" w:rsidP="007212B4">
      <w:pPr>
        <w:widowControl/>
        <w:tabs>
          <w:tab w:val="num" w:pos="567"/>
          <w:tab w:val="left" w:pos="1134"/>
        </w:tabs>
        <w:adjustRightInd/>
        <w:ind w:firstLine="709"/>
        <w:jc w:val="both"/>
      </w:pPr>
      <w:r w:rsidRPr="00AF33C1">
        <w:t xml:space="preserve">Место нахождения: </w:t>
      </w:r>
      <w:r w:rsidR="006E08F6">
        <w:rPr>
          <w:i/>
          <w:color w:val="548DD4"/>
        </w:rPr>
        <w:t>634034, Россия, г. Томск, ул. Котовского, д. 19</w:t>
      </w:r>
    </w:p>
    <w:p w:rsidR="006E08F6" w:rsidRDefault="00AF33C1" w:rsidP="007212B4">
      <w:pPr>
        <w:widowControl/>
        <w:tabs>
          <w:tab w:val="num" w:pos="567"/>
          <w:tab w:val="left" w:pos="1134"/>
        </w:tabs>
        <w:adjustRightInd/>
        <w:ind w:firstLine="709"/>
        <w:jc w:val="both"/>
        <w:rPr>
          <w:color w:val="548DD4"/>
        </w:rPr>
      </w:pPr>
      <w:r w:rsidRPr="00AF33C1">
        <w:t xml:space="preserve">Почтовый адрес: </w:t>
      </w:r>
      <w:r w:rsidR="006E08F6">
        <w:rPr>
          <w:i/>
          <w:color w:val="548DD4"/>
        </w:rPr>
        <w:t>634034, Россия, г. Томск, ул. Котовского, д. 19</w:t>
      </w:r>
    </w:p>
    <w:p w:rsidR="00AF33C1" w:rsidRPr="0090457E" w:rsidRDefault="0090457E" w:rsidP="007212B4">
      <w:pPr>
        <w:widowControl/>
        <w:tabs>
          <w:tab w:val="num" w:pos="567"/>
          <w:tab w:val="left" w:pos="1134"/>
        </w:tabs>
        <w:adjustRightInd/>
        <w:ind w:firstLine="709"/>
        <w:jc w:val="both"/>
        <w:rPr>
          <w:color w:val="548DD4"/>
        </w:rPr>
      </w:pPr>
      <w:r>
        <w:t xml:space="preserve">Адрес электронной почты: </w:t>
      </w:r>
      <w:r w:rsidR="006E08F6">
        <w:rPr>
          <w:i/>
          <w:color w:val="548DD4"/>
        </w:rPr>
        <w:t>secretar@ensb.tomsk.ru</w:t>
      </w:r>
    </w:p>
    <w:p w:rsidR="007F71B8" w:rsidRPr="006E08F6" w:rsidRDefault="007F71B8" w:rsidP="007212B4">
      <w:pPr>
        <w:widowControl/>
        <w:tabs>
          <w:tab w:val="num" w:pos="567"/>
          <w:tab w:val="left" w:pos="1134"/>
        </w:tabs>
        <w:adjustRightInd/>
        <w:ind w:firstLine="709"/>
        <w:jc w:val="both"/>
      </w:pPr>
      <w:r w:rsidRPr="007F71B8">
        <w:t>Контактный телефон:</w:t>
      </w:r>
      <w:r w:rsidR="0090457E" w:rsidRPr="006E08F6">
        <w:rPr>
          <w:color w:val="548DD4"/>
        </w:rPr>
        <w:t xml:space="preserve"> </w:t>
      </w:r>
      <w:r w:rsidR="006E08F6">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BA1094" w:rsidRPr="00BA1094" w:rsidRDefault="00BA1094" w:rsidP="00BA1094">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BA1094" w:rsidRDefault="00AF33C1" w:rsidP="007212B4">
      <w:pPr>
        <w:widowControl/>
        <w:tabs>
          <w:tab w:val="num" w:pos="567"/>
          <w:tab w:val="left" w:pos="1134"/>
        </w:tabs>
        <w:adjustRightInd/>
        <w:ind w:left="709"/>
        <w:jc w:val="both"/>
      </w:pPr>
      <w:r w:rsidRPr="00AF33C1">
        <w:t>Место нахождения:</w:t>
      </w:r>
      <w:r w:rsidR="0090457E">
        <w:t xml:space="preserve"> </w:t>
      </w:r>
      <w:r w:rsidR="00BA1094">
        <w:rPr>
          <w:i/>
          <w:color w:val="548DD4"/>
        </w:rPr>
        <w:t>634034, Россия, г. Томск, ул. Котовского, д. 19</w:t>
      </w:r>
    </w:p>
    <w:p w:rsidR="00AF33C1" w:rsidRPr="00BA1094" w:rsidRDefault="00AF33C1" w:rsidP="00BA1094">
      <w:pPr>
        <w:widowControl/>
        <w:tabs>
          <w:tab w:val="num" w:pos="567"/>
          <w:tab w:val="left" w:pos="1134"/>
        </w:tabs>
        <w:adjustRightInd/>
        <w:ind w:firstLine="709"/>
        <w:jc w:val="both"/>
        <w:rPr>
          <w:i/>
          <w:color w:val="548DD4"/>
        </w:rPr>
      </w:pPr>
      <w:r w:rsidRPr="00AF33C1">
        <w:t xml:space="preserve">Почтовый адрес: </w:t>
      </w:r>
      <w:r w:rsidR="00BA1094">
        <w:rPr>
          <w:i/>
          <w:color w:val="548DD4"/>
        </w:rPr>
        <w:t>634034, Россия, г. Томск, ул. Котовского, д. 19</w:t>
      </w:r>
    </w:p>
    <w:p w:rsidR="00BA1094" w:rsidRDefault="00AF33C1" w:rsidP="007212B4">
      <w:pPr>
        <w:widowControl/>
        <w:tabs>
          <w:tab w:val="num" w:pos="567"/>
          <w:tab w:val="left" w:pos="1134"/>
        </w:tabs>
        <w:adjustRightInd/>
        <w:ind w:left="709"/>
        <w:jc w:val="both"/>
        <w:rPr>
          <w:i/>
          <w:color w:val="548DD4"/>
        </w:rPr>
      </w:pPr>
      <w:r w:rsidRPr="00BA1094">
        <w:t xml:space="preserve">Контактное лицо: </w:t>
      </w:r>
      <w:r w:rsidR="00BA1094">
        <w:rPr>
          <w:i/>
          <w:color w:val="548DD4"/>
        </w:rPr>
        <w:t>Некрасов Андрей Викторович</w:t>
      </w:r>
    </w:p>
    <w:p w:rsidR="00BA1094" w:rsidRDefault="00AF33C1" w:rsidP="007212B4">
      <w:pPr>
        <w:widowControl/>
        <w:tabs>
          <w:tab w:val="num" w:pos="567"/>
          <w:tab w:val="left" w:pos="1134"/>
        </w:tabs>
        <w:adjustRightInd/>
        <w:ind w:left="709"/>
        <w:jc w:val="both"/>
        <w:rPr>
          <w:i/>
          <w:color w:val="548DD4"/>
        </w:rPr>
      </w:pPr>
      <w:r w:rsidRPr="00BA1094">
        <w:t xml:space="preserve">Адрес электронной почты: </w:t>
      </w:r>
      <w:hyperlink r:id="rId16" w:history="1">
        <w:r w:rsidR="00BA1094" w:rsidRPr="003B78BA">
          <w:rPr>
            <w:rStyle w:val="ac"/>
            <w:i/>
          </w:rPr>
          <w:t>nekrasov@ensb.tomsk.ru</w:t>
        </w:r>
      </w:hyperlink>
    </w:p>
    <w:p w:rsidR="00A653C8" w:rsidRPr="00AF33C1" w:rsidRDefault="007F71B8" w:rsidP="007212B4">
      <w:pPr>
        <w:widowControl/>
        <w:tabs>
          <w:tab w:val="num" w:pos="567"/>
          <w:tab w:val="left" w:pos="1134"/>
        </w:tabs>
        <w:adjustRightInd/>
        <w:ind w:left="709"/>
        <w:jc w:val="both"/>
      </w:pPr>
      <w:r w:rsidRPr="00BA1094">
        <w:t xml:space="preserve">Контактный телефон: </w:t>
      </w:r>
      <w:r w:rsidR="00BA1094">
        <w:rPr>
          <w:i/>
          <w:color w:val="548DD4"/>
        </w:rPr>
        <w:t>+7 (3822) 48-47-18</w:t>
      </w:r>
    </w:p>
    <w:p w:rsidR="00F12AA8" w:rsidRPr="00F12AA8" w:rsidRDefault="00BA1094" w:rsidP="00BA1094">
      <w:pPr>
        <w:widowControl/>
        <w:tabs>
          <w:tab w:val="left" w:pos="3105"/>
        </w:tabs>
        <w:autoSpaceDE/>
        <w:autoSpaceDN/>
        <w:adjustRightInd/>
        <w:contextualSpacing/>
        <w:jc w:val="both"/>
        <w:outlineLvl w:val="0"/>
      </w:pPr>
      <w:r>
        <w:tab/>
      </w: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9E0A48" w:rsidRPr="00C50185" w:rsidRDefault="00926237" w:rsidP="00BA1094">
      <w:pPr>
        <w:widowControl/>
        <w:tabs>
          <w:tab w:val="num" w:pos="432"/>
          <w:tab w:val="num" w:pos="567"/>
        </w:tabs>
        <w:autoSpaceDE/>
        <w:autoSpaceDN/>
        <w:adjustRightInd/>
        <w:contextualSpacing/>
        <w:jc w:val="both"/>
        <w:outlineLvl w:val="0"/>
        <w:rPr>
          <w:i/>
          <w:color w:val="548DD4"/>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BA1094">
        <w:rPr>
          <w:b/>
        </w:rPr>
        <w:t xml:space="preserve"> </w:t>
      </w:r>
      <w:r w:rsidR="009E0A48" w:rsidRPr="00C50185">
        <w:rPr>
          <w:i/>
          <w:color w:val="548DD4"/>
        </w:rPr>
        <w:t>Работы по установке системы отопления гаражного бокса, расположенного по адресу: г. Томск, ул. Шевченко, 44 стр. 37</w:t>
      </w:r>
    </w:p>
    <w:p w:rsidR="00AF33C1" w:rsidRPr="00AF33C1" w:rsidRDefault="00AF33C1" w:rsidP="007212B4">
      <w:pPr>
        <w:widowControl/>
        <w:tabs>
          <w:tab w:val="num" w:pos="567"/>
          <w:tab w:val="left" w:pos="1134"/>
        </w:tabs>
        <w:adjustRightInd/>
        <w:ind w:firstLine="709"/>
        <w:jc w:val="both"/>
      </w:pPr>
    </w:p>
    <w:p w:rsidR="002118EE" w:rsidRDefault="002118EE" w:rsidP="002118EE">
      <w:pPr>
        <w:widowControl/>
        <w:tabs>
          <w:tab w:val="num" w:pos="432"/>
          <w:tab w:val="num" w:pos="567"/>
        </w:tabs>
        <w:autoSpaceDE/>
        <w:adjustRightInd/>
        <w:jc w:val="both"/>
        <w:outlineLvl w:val="0"/>
      </w:pPr>
      <w:r>
        <w:rPr>
          <w:b/>
        </w:rPr>
        <w:t>Количество поставляемого товара / объем выполняемых работ / объем оказываемых услуг:</w:t>
      </w:r>
      <w:r>
        <w:t xml:space="preserve"> </w:t>
      </w:r>
      <w:r w:rsidR="00E178D7">
        <w:t>в</w:t>
      </w:r>
      <w:r w:rsidR="00E178D7" w:rsidRPr="00AE4F59">
        <w:t xml:space="preserve"> соответствии с </w:t>
      </w:r>
      <w:r w:rsidR="00E178D7">
        <w:t>разделом 7 «Техническая часть;</w:t>
      </w:r>
    </w:p>
    <w:p w:rsidR="00B53CAB" w:rsidRDefault="00B53CAB" w:rsidP="002118EE">
      <w:pPr>
        <w:widowControl/>
        <w:tabs>
          <w:tab w:val="num" w:pos="567"/>
          <w:tab w:val="left" w:pos="1134"/>
        </w:tabs>
        <w:adjustRightInd/>
        <w:jc w:val="both"/>
      </w:pPr>
    </w:p>
    <w:p w:rsidR="008548E9" w:rsidRDefault="00926237" w:rsidP="002118EE">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sidR="002118EE">
        <w:rPr>
          <w:b/>
        </w:rPr>
        <w:t xml:space="preserve">Сроки </w:t>
      </w:r>
      <w:proofErr w:type="gramStart"/>
      <w:r w:rsidR="002118EE">
        <w:rPr>
          <w:b/>
        </w:rPr>
        <w:t>поставки товаров / выполнения работ / оказания</w:t>
      </w:r>
      <w:proofErr w:type="gramEnd"/>
      <w:r w:rsidR="002118EE">
        <w:rPr>
          <w:b/>
        </w:rPr>
        <w:t xml:space="preserve"> услуг:</w:t>
      </w:r>
      <w:r w:rsidR="002118EE">
        <w:t xml:space="preserve"> </w:t>
      </w:r>
      <w:r w:rsidR="00283730">
        <w:t>в</w:t>
      </w:r>
      <w:r w:rsidR="00283730" w:rsidRPr="00AE4F59">
        <w:t xml:space="preserve"> соответствии с </w:t>
      </w:r>
      <w:r w:rsidR="00283730">
        <w:t>разделом 7 «Техническая часть»</w:t>
      </w:r>
      <w:r w:rsidR="00283730" w:rsidRPr="00AF33C1">
        <w:t>;</w:t>
      </w:r>
    </w:p>
    <w:p w:rsidR="002118EE" w:rsidRDefault="002118EE" w:rsidP="002118EE">
      <w:pPr>
        <w:widowControl/>
        <w:tabs>
          <w:tab w:val="num" w:pos="426"/>
        </w:tabs>
        <w:autoSpaceDE/>
        <w:autoSpaceDN/>
        <w:adjustRightInd/>
        <w:contextualSpacing/>
        <w:jc w:val="both"/>
        <w:outlineLvl w:val="0"/>
      </w:pPr>
    </w:p>
    <w:p w:rsidR="00D352D6" w:rsidRDefault="00926237" w:rsidP="002118EE">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sidR="002118EE">
        <w:rPr>
          <w:b/>
        </w:rPr>
        <w:t>Место</w:t>
      </w:r>
      <w:r w:rsidR="002118EE">
        <w:t xml:space="preserve"> </w:t>
      </w:r>
      <w:proofErr w:type="gramStart"/>
      <w:r w:rsidR="002118EE">
        <w:rPr>
          <w:b/>
        </w:rPr>
        <w:t>поставки товара / выполнения работ / оказания</w:t>
      </w:r>
      <w:proofErr w:type="gramEnd"/>
      <w:r w:rsidR="002118EE">
        <w:rPr>
          <w:b/>
        </w:rPr>
        <w:t xml:space="preserve"> услуг</w:t>
      </w:r>
      <w:r w:rsidR="002118EE">
        <w:t xml:space="preserve">: в соответствии с </w:t>
      </w:r>
      <w:r w:rsidR="004648BE">
        <w:t>приложением 1 «Техническое задание</w:t>
      </w:r>
      <w:r w:rsidR="002118EE">
        <w:t>»;</w:t>
      </w:r>
    </w:p>
    <w:p w:rsidR="002118EE" w:rsidRPr="00AF33C1" w:rsidRDefault="002118EE" w:rsidP="002118EE">
      <w:pPr>
        <w:widowControl/>
        <w:tabs>
          <w:tab w:val="num" w:pos="426"/>
        </w:tabs>
        <w:autoSpaceDE/>
        <w:autoSpaceDN/>
        <w:adjustRightInd/>
        <w:contextualSpacing/>
        <w:jc w:val="both"/>
        <w:outlineLvl w:val="0"/>
      </w:pPr>
    </w:p>
    <w:p w:rsidR="00AF33C1" w:rsidRPr="004648BE" w:rsidRDefault="00926237" w:rsidP="00926237">
      <w:pPr>
        <w:widowControl/>
        <w:tabs>
          <w:tab w:val="num" w:pos="432"/>
          <w:tab w:val="num" w:pos="567"/>
        </w:tabs>
        <w:autoSpaceDE/>
        <w:autoSpaceDN/>
        <w:adjustRightInd/>
        <w:contextualSpacing/>
        <w:jc w:val="both"/>
        <w:outlineLvl w:val="0"/>
        <w:rPr>
          <w:i/>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bookmarkEnd w:id="48"/>
      <w:bookmarkEnd w:id="49"/>
      <w:bookmarkEnd w:id="50"/>
      <w:r w:rsidR="004648BE">
        <w:rPr>
          <w:b/>
        </w:rPr>
        <w:t xml:space="preserve"> </w:t>
      </w:r>
      <w:r w:rsidR="004648BE" w:rsidRPr="002029FC">
        <w:rPr>
          <w:i/>
          <w:color w:val="0070C0"/>
        </w:rPr>
        <w:t>798 559,32 руб. без НДС;</w:t>
      </w:r>
    </w:p>
    <w:p w:rsidR="00D352D6" w:rsidRPr="00AF33C1" w:rsidRDefault="00D352D6" w:rsidP="007212B4">
      <w:pPr>
        <w:widowControl/>
        <w:tabs>
          <w:tab w:val="num" w:pos="567"/>
          <w:tab w:val="left" w:pos="1134"/>
        </w:tabs>
        <w:adjustRightInd/>
        <w:ind w:hanging="432"/>
        <w:jc w:val="both"/>
      </w:pPr>
    </w:p>
    <w:p w:rsidR="00AF33C1" w:rsidRPr="002029FC"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7" w:history="1">
        <w:r w:rsidRPr="008C0B33">
          <w:rPr>
            <w:rStyle w:val="ac"/>
            <w:u w:val="none"/>
          </w:rPr>
          <w:t>www.zakupki.gov.ru</w:t>
        </w:r>
      </w:hyperlink>
      <w:r>
        <w:rPr>
          <w:rStyle w:val="ac"/>
          <w:u w:val="none"/>
        </w:rPr>
        <w:t>,</w:t>
      </w:r>
      <w:r w:rsidRPr="008C0B33">
        <w:t xml:space="preserve"> </w:t>
      </w:r>
      <w:r w:rsidRPr="00AF33C1">
        <w:t xml:space="preserve">на сайте электронной торговой площадки </w:t>
      </w:r>
      <w:r w:rsidR="00667CAE" w:rsidRPr="00667CAE">
        <w:rPr>
          <w:color w:val="0070C0"/>
          <w:lang w:val="en-US"/>
        </w:rPr>
        <w:t>www</w:t>
      </w:r>
      <w:r w:rsidR="00667CAE" w:rsidRPr="00667CAE">
        <w:rPr>
          <w:color w:val="0070C0"/>
        </w:rPr>
        <w:t>.</w:t>
      </w:r>
      <w:proofErr w:type="spellStart"/>
      <w:r w:rsidR="00667CAE" w:rsidRPr="00667CAE">
        <w:rPr>
          <w:color w:val="0070C0"/>
          <w:lang w:val="en-US"/>
        </w:rPr>
        <w:t>roseltorg</w:t>
      </w:r>
      <w:proofErr w:type="spellEnd"/>
      <w:r w:rsidR="00667CAE" w:rsidRPr="00667CAE">
        <w:rPr>
          <w:color w:val="0070C0"/>
        </w:rPr>
        <w:t>.</w:t>
      </w:r>
      <w:proofErr w:type="spellStart"/>
      <w:r w:rsidR="00667CAE" w:rsidRPr="00667CAE">
        <w:rPr>
          <w:color w:val="0070C0"/>
          <w:lang w:val="en-US"/>
        </w:rPr>
        <w:t>ru</w:t>
      </w:r>
      <w:proofErr w:type="spellEnd"/>
      <w:r w:rsidRPr="00667CAE">
        <w:rPr>
          <w:color w:val="0070C0"/>
        </w:rPr>
        <w:t xml:space="preserve">, </w:t>
      </w:r>
      <w:r>
        <w:t xml:space="preserve">а так же на сайте организатора закупки </w:t>
      </w:r>
      <w:hyperlink r:id="rId18" w:history="1">
        <w:r w:rsidR="00F17512">
          <w:rPr>
            <w:rStyle w:val="ac"/>
            <w:rFonts w:eastAsiaTheme="majorEastAsia"/>
            <w:lang w:val="en-US"/>
          </w:rPr>
          <w:t>www</w:t>
        </w:r>
        <w:r w:rsidR="00F17512">
          <w:rPr>
            <w:rStyle w:val="ac"/>
            <w:rFonts w:eastAsiaTheme="majorEastAsia"/>
          </w:rPr>
          <w:t>.</w:t>
        </w:r>
        <w:proofErr w:type="spellStart"/>
        <w:r w:rsidR="00F17512">
          <w:rPr>
            <w:rStyle w:val="ac"/>
            <w:rFonts w:eastAsiaTheme="majorEastAsia"/>
            <w:lang w:val="en-US"/>
          </w:rPr>
          <w:t>ensb</w:t>
        </w:r>
        <w:proofErr w:type="spellEnd"/>
        <w:r w:rsidR="00F17512">
          <w:rPr>
            <w:rStyle w:val="ac"/>
            <w:rFonts w:eastAsiaTheme="majorEastAsia"/>
          </w:rPr>
          <w:t>.</w:t>
        </w:r>
        <w:proofErr w:type="spellStart"/>
        <w:r w:rsidR="00F17512">
          <w:rPr>
            <w:rStyle w:val="ac"/>
            <w:rFonts w:eastAsiaTheme="majorEastAsia"/>
            <w:lang w:val="en-US"/>
          </w:rPr>
          <w:t>tomsk</w:t>
        </w:r>
        <w:proofErr w:type="spellEnd"/>
        <w:r w:rsidR="00F17512">
          <w:rPr>
            <w:rStyle w:val="ac"/>
            <w:rFonts w:eastAsiaTheme="majorEastAsia"/>
          </w:rPr>
          <w:t>.</w:t>
        </w:r>
        <w:proofErr w:type="spellStart"/>
        <w:r w:rsidR="00F17512">
          <w:rPr>
            <w:rStyle w:val="ac"/>
            <w:rFonts w:eastAsiaTheme="majorEastAsia"/>
            <w:lang w:val="en-US"/>
          </w:rPr>
          <w:t>ru</w:t>
        </w:r>
        <w:proofErr w:type="spellEnd"/>
      </w:hyperlink>
      <w:r w:rsidR="00F17512">
        <w:t>.</w:t>
      </w:r>
    </w:p>
    <w:p w:rsidR="00D74D50" w:rsidRPr="00EA2892" w:rsidRDefault="00D74D50" w:rsidP="00D74D5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lastRenderedPageBreak/>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0C0ED3" w:rsidRDefault="00F96720" w:rsidP="00382B2B">
      <w:pPr>
        <w:pStyle w:val="af8"/>
        <w:jc w:val="both"/>
      </w:pPr>
      <w:r w:rsidRPr="00F96720">
        <w:t>За</w:t>
      </w:r>
      <w:r w:rsidR="00056B5F">
        <w:t xml:space="preserve"> 5 (пять) рабочих дней</w:t>
      </w:r>
      <w:r>
        <w:rPr>
          <w:i/>
          <w:color w:val="4F81BD" w:themeColor="accent1"/>
        </w:rPr>
        <w:t xml:space="preserve"> </w:t>
      </w:r>
      <w:r w:rsidR="001A427E" w:rsidRPr="001A427E">
        <w:t xml:space="preserve"> до дня окончания срока подачи заявок на участие в </w:t>
      </w:r>
      <w:r w:rsidR="003346F0">
        <w:t>закупке</w:t>
      </w:r>
      <w:r w:rsidR="00AA46C8">
        <w:t>.</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3943D3">
        <w:rPr>
          <w:b/>
        </w:rPr>
        <w:t>я</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CC71E9" w:rsidRPr="00E866E4">
        <w:rPr>
          <w:color w:val="0070C0"/>
        </w:rPr>
        <w:t>до 10:00</w:t>
      </w:r>
      <w:r w:rsidR="00AF33C1" w:rsidRPr="00E866E4">
        <w:rPr>
          <w:color w:val="0070C0"/>
        </w:rPr>
        <w:t xml:space="preserve"> (по московско</w:t>
      </w:r>
      <w:r w:rsidR="0062412A" w:rsidRPr="00E866E4">
        <w:rPr>
          <w:color w:val="0070C0"/>
        </w:rPr>
        <w:t xml:space="preserve">му времени) </w:t>
      </w:r>
      <w:r w:rsidR="00E866E4" w:rsidRPr="00E866E4">
        <w:rPr>
          <w:color w:val="0070C0"/>
        </w:rPr>
        <w:t>«</w:t>
      </w:r>
      <w:r w:rsidR="007E2E00">
        <w:rPr>
          <w:color w:val="0070C0"/>
        </w:rPr>
        <w:t>2</w:t>
      </w:r>
      <w:r w:rsidR="00241DA8" w:rsidRPr="00241DA8">
        <w:rPr>
          <w:color w:val="0070C0"/>
        </w:rPr>
        <w:t>6</w:t>
      </w:r>
      <w:r w:rsidR="00E866E4" w:rsidRPr="00E866E4">
        <w:rPr>
          <w:color w:val="0070C0"/>
        </w:rPr>
        <w:t>» октября</w:t>
      </w:r>
      <w:r w:rsidR="0062412A" w:rsidRPr="00E866E4">
        <w:rPr>
          <w:color w:val="0070C0"/>
        </w:rPr>
        <w:t xml:space="preserve"> 2015</w:t>
      </w:r>
      <w:r w:rsidR="00E866E4" w:rsidRPr="00E866E4">
        <w:rPr>
          <w:color w:val="0070C0"/>
        </w:rPr>
        <w:t xml:space="preserve"> года</w:t>
      </w:r>
      <w:r w:rsidR="00AF33C1" w:rsidRPr="00E866E4">
        <w:rPr>
          <w:color w:val="0070C0"/>
        </w:rPr>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001C46F6" w:rsidRPr="00E866E4">
        <w:rPr>
          <w:color w:val="0070C0"/>
        </w:rPr>
        <w:t>в 11:00</w:t>
      </w:r>
      <w:r w:rsidRPr="00E866E4">
        <w:rPr>
          <w:color w:val="0070C0"/>
        </w:rPr>
        <w:t xml:space="preserve"> (по московскому</w:t>
      </w:r>
      <w:r w:rsidR="0062412A" w:rsidRPr="00E866E4">
        <w:rPr>
          <w:color w:val="0070C0"/>
        </w:rPr>
        <w:t xml:space="preserve"> времени) </w:t>
      </w:r>
      <w:r w:rsidR="007E2E00">
        <w:rPr>
          <w:color w:val="0070C0"/>
        </w:rPr>
        <w:t>«2</w:t>
      </w:r>
      <w:r w:rsidR="00241DA8" w:rsidRPr="00241DA8">
        <w:rPr>
          <w:color w:val="0070C0"/>
        </w:rPr>
        <w:t>6</w:t>
      </w:r>
      <w:r w:rsidR="00E866E4" w:rsidRPr="00E866E4">
        <w:rPr>
          <w:color w:val="0070C0"/>
        </w:rPr>
        <w:t>» октября</w:t>
      </w:r>
      <w:r w:rsidR="0062412A" w:rsidRPr="00E866E4">
        <w:rPr>
          <w:color w:val="0070C0"/>
        </w:rPr>
        <w:t xml:space="preserve"> 2015</w:t>
      </w:r>
      <w:r w:rsidRPr="00E866E4">
        <w:rPr>
          <w:color w:val="0070C0"/>
        </w:rPr>
        <w:t xml:space="preserve"> год</w:t>
      </w:r>
      <w:r w:rsidR="00E866E4" w:rsidRPr="00E866E4">
        <w:rPr>
          <w:color w:val="0070C0"/>
        </w:rPr>
        <w:t>а</w:t>
      </w:r>
      <w:r w:rsidR="00C22EC8" w:rsidRPr="00E866E4">
        <w:rPr>
          <w:color w:val="0070C0"/>
        </w:rPr>
        <w:t>,</w:t>
      </w:r>
      <w:r w:rsidRPr="00E866E4">
        <w:rPr>
          <w:color w:val="0070C0"/>
        </w:rPr>
        <w:t xml:space="preserve"> </w:t>
      </w:r>
      <w:r w:rsidRPr="001C46F6">
        <w:t>в</w:t>
      </w:r>
      <w:r w:rsidRPr="00C1210E">
        <w:t xml:space="preserve"> порядке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7E2E00">
        <w:rPr>
          <w:color w:val="0070C0"/>
        </w:rPr>
        <w:t>«2</w:t>
      </w:r>
      <w:r w:rsidR="00241DA8" w:rsidRPr="00241DA8">
        <w:rPr>
          <w:color w:val="0070C0"/>
        </w:rPr>
        <w:t>6</w:t>
      </w:r>
      <w:r w:rsidR="00E866E4" w:rsidRPr="00E866E4">
        <w:rPr>
          <w:color w:val="0070C0"/>
        </w:rPr>
        <w:t>» ноября</w:t>
      </w:r>
      <w:r w:rsidR="001C46F6" w:rsidRPr="00E866E4">
        <w:rPr>
          <w:color w:val="0070C0"/>
        </w:rPr>
        <w:t xml:space="preserve"> 2015</w:t>
      </w:r>
      <w:r w:rsidR="00AF33C1" w:rsidRPr="00E866E4">
        <w:rPr>
          <w:color w:val="0070C0"/>
        </w:rPr>
        <w:t xml:space="preserve"> года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C60D06" w:rsidRDefault="00926237" w:rsidP="00926237">
      <w:pPr>
        <w:widowControl/>
        <w:tabs>
          <w:tab w:val="num" w:pos="426"/>
        </w:tabs>
        <w:autoSpaceDE/>
        <w:autoSpaceDN/>
        <w:adjustRightInd/>
        <w:contextualSpacing/>
        <w:jc w:val="both"/>
        <w:outlineLvl w:val="0"/>
        <w:rPr>
          <w:color w:val="4F81BD" w:themeColor="accent1"/>
          <w:highlight w:val="yellow"/>
        </w:rPr>
      </w:pPr>
      <w:bookmarkStart w:id="87" w:name="_Toc422209974"/>
      <w:bookmarkStart w:id="88" w:name="_Toc422226794"/>
      <w:bookmarkStart w:id="89" w:name="_Toc422244146"/>
      <w:r>
        <w:rPr>
          <w:b/>
        </w:rPr>
        <w:t xml:space="preserve">17. </w:t>
      </w:r>
      <w:r w:rsidR="001850A5" w:rsidRPr="001850A5">
        <w:rPr>
          <w:b/>
        </w:rPr>
        <w:t>Обеспечение заявки на участие в закупке:</w:t>
      </w:r>
      <w:r w:rsidR="00A921E1" w:rsidRPr="00A921E1">
        <w:t xml:space="preserve"> </w:t>
      </w:r>
      <w:r w:rsidR="00D02042" w:rsidRPr="00D02042">
        <w:rPr>
          <w:color w:val="0070C0"/>
        </w:rPr>
        <w:t>не требуется</w:t>
      </w:r>
      <w:r w:rsidR="00B92A25" w:rsidRPr="00D02042">
        <w:rPr>
          <w:b/>
          <w:color w:val="0070C0"/>
        </w:rPr>
        <w:t>.</w:t>
      </w:r>
      <w:bookmarkStart w:id="90" w:name="_GoBack"/>
      <w:bookmarkEnd w:id="87"/>
      <w:bookmarkEnd w:id="88"/>
      <w:bookmarkEnd w:id="89"/>
      <w:bookmarkEnd w:id="90"/>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8D2C8A" w:rsidRDefault="00926237" w:rsidP="00926237">
      <w:pPr>
        <w:widowControl/>
        <w:autoSpaceDE/>
        <w:autoSpaceDN/>
        <w:adjustRightInd/>
        <w:spacing w:before="60" w:after="60" w:line="360" w:lineRule="auto"/>
        <w:contextualSpacing/>
        <w:jc w:val="both"/>
        <w:outlineLvl w:val="0"/>
      </w:pPr>
      <w:bookmarkStart w:id="94" w:name="_Toc422209976"/>
      <w:bookmarkStart w:id="95" w:name="_Toc422226796"/>
      <w:bookmarkStart w:id="96" w:name="_Toc422244148"/>
      <w:r>
        <w:rPr>
          <w:b/>
        </w:rPr>
        <w:t xml:space="preserve">19. </w:t>
      </w:r>
      <w:r w:rsidR="008D2C8A" w:rsidRPr="005D51C4">
        <w:rPr>
          <w:b/>
        </w:rPr>
        <w:t>Сведения о предоставлении преференций:</w:t>
      </w:r>
      <w:r w:rsidR="000775EF">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4"/>
      <w:bookmarkEnd w:id="95"/>
      <w:bookmarkEnd w:id="96"/>
    </w:p>
    <w:p w:rsidR="000D4342" w:rsidRPr="00926237" w:rsidRDefault="00926237" w:rsidP="00926237">
      <w:pPr>
        <w:rPr>
          <w:b/>
        </w:rPr>
      </w:pPr>
      <w:r>
        <w:rPr>
          <w:b/>
        </w:rPr>
        <w:lastRenderedPageBreak/>
        <w:t xml:space="preserve">20. </w:t>
      </w:r>
      <w:r w:rsidR="000D4342" w:rsidRPr="00926237">
        <w:rPr>
          <w:b/>
        </w:rPr>
        <w:t xml:space="preserve">Возможность проведения переторжки: </w:t>
      </w:r>
      <w:r w:rsidR="000775EF">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0775EF">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sidRPr="000775EF">
        <w:rPr>
          <w:b/>
        </w:rPr>
        <w:t>23.</w:t>
      </w:r>
      <w:r>
        <w:rPr>
          <w:b/>
        </w:rPr>
        <w:t xml:space="preserve"> </w:t>
      </w:r>
      <w:r w:rsidR="00AB1CCE">
        <w:rPr>
          <w:b/>
        </w:rPr>
        <w:t>Опреде</w:t>
      </w:r>
      <w:r w:rsidR="00F70C86">
        <w:rPr>
          <w:b/>
        </w:rPr>
        <w:t>ле</w:t>
      </w:r>
      <w:r w:rsidR="00AB1CCE">
        <w:rPr>
          <w:b/>
        </w:rPr>
        <w:t xml:space="preserve">ние победителя запроса предложений: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 xml:space="preserve">24.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9F50F0" w:rsidP="006E7D71">
      <w:pPr>
        <w:widowControl/>
        <w:autoSpaceDE/>
        <w:autoSpaceDN/>
        <w:adjustRightInd/>
        <w:ind w:left="709"/>
        <w:contextualSpacing/>
        <w:jc w:val="both"/>
        <w:outlineLvl w:val="0"/>
      </w:pPr>
      <w:bookmarkStart w:id="109" w:name="_Toc422209984"/>
      <w:bookmarkStart w:id="110" w:name="_Toc422226804"/>
      <w:bookmarkStart w:id="111" w:name="_Toc422244156"/>
      <w:r w:rsidRPr="009D7641">
        <w:t>Договор по результатам запроса предложений</w:t>
      </w:r>
      <w:r w:rsidR="00BD3A82">
        <w:t xml:space="preserve">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604D29">
        <w:t>по экспертизе справки о цепочке собственников Победителя</w:t>
      </w:r>
      <w:r>
        <w:t>.</w:t>
      </w:r>
      <w:bookmarkEnd w:id="109"/>
      <w:bookmarkEnd w:id="110"/>
      <w:bookmarkEnd w:id="111"/>
    </w:p>
    <w:p w:rsidR="000775EF" w:rsidRDefault="000775EF" w:rsidP="000775EF">
      <w:pPr>
        <w:widowControl/>
        <w:autoSpaceDE/>
        <w:autoSpaceDN/>
        <w:adjustRightInd/>
        <w:contextualSpacing/>
        <w:jc w:val="both"/>
        <w:outlineLvl w:val="0"/>
      </w:pPr>
    </w:p>
    <w:p w:rsidR="000775EF" w:rsidRDefault="000775EF" w:rsidP="000775EF">
      <w:pPr>
        <w:widowControl/>
        <w:autoSpaceDE/>
        <w:autoSpaceDN/>
        <w:adjustRightInd/>
        <w:contextualSpacing/>
        <w:jc w:val="both"/>
        <w:outlineLvl w:val="0"/>
        <w:rPr>
          <w:color w:val="4F81BD" w:themeColor="accent1"/>
        </w:rPr>
      </w:pPr>
      <w:r>
        <w:rPr>
          <w:b/>
        </w:rPr>
        <w:t>25</w:t>
      </w:r>
      <w:r w:rsidRPr="000775EF">
        <w:rPr>
          <w:b/>
        </w:rPr>
        <w:t>.</w:t>
      </w:r>
      <w:r>
        <w:rPr>
          <w:b/>
        </w:rPr>
        <w:t xml:space="preserve"> </w:t>
      </w:r>
      <w:r w:rsidRPr="00926237">
        <w:rPr>
          <w:b/>
        </w:rPr>
        <w:t xml:space="preserve">Привлечение субподрядчиков (соисполнителей): </w:t>
      </w:r>
      <w:r w:rsidRPr="00926237">
        <w:rPr>
          <w:color w:val="4F81BD" w:themeColor="accent1"/>
        </w:rPr>
        <w:t>возможно.</w:t>
      </w:r>
    </w:p>
    <w:p w:rsidR="000775EF" w:rsidRDefault="000775EF" w:rsidP="000775EF">
      <w:pPr>
        <w:widowControl/>
        <w:autoSpaceDE/>
        <w:autoSpaceDN/>
        <w:adjustRightInd/>
        <w:contextualSpacing/>
        <w:jc w:val="both"/>
        <w:outlineLvl w:val="0"/>
      </w:pPr>
    </w:p>
    <w:p w:rsidR="004E653C" w:rsidRPr="002C4382" w:rsidRDefault="004E653C" w:rsidP="004E653C">
      <w:pPr>
        <w:pStyle w:val="af8"/>
        <w:ind w:left="426"/>
        <w:jc w:val="both"/>
      </w:pPr>
    </w:p>
    <w:p w:rsidR="007751DD" w:rsidRDefault="00926237" w:rsidP="00926237">
      <w:pPr>
        <w:jc w:val="both"/>
        <w:rPr>
          <w:b/>
        </w:rPr>
      </w:pPr>
      <w:r>
        <w:rPr>
          <w:b/>
        </w:rPr>
        <w:t>2</w:t>
      </w:r>
      <w:r w:rsidR="000775EF">
        <w:rPr>
          <w:b/>
        </w:rPr>
        <w:t>6</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7751DD">
      <w:pPr>
        <w:ind w:left="709" w:hanging="709"/>
        <w:jc w:val="both"/>
        <w:rPr>
          <w:b/>
          <w:color w:val="4F81BD" w:themeColor="accent1"/>
        </w:rPr>
      </w:pPr>
      <w:r>
        <w:rPr>
          <w:b/>
        </w:rPr>
        <w:t>2</w:t>
      </w:r>
      <w:r w:rsidR="000775EF">
        <w:rPr>
          <w:b/>
        </w:rPr>
        <w:t>7</w:t>
      </w:r>
      <w:r>
        <w:rPr>
          <w:b/>
        </w:rPr>
        <w:t>.</w:t>
      </w:r>
      <w:r w:rsidRPr="002B1018">
        <w:rPr>
          <w:b/>
        </w:rPr>
        <w:t xml:space="preserve"> </w:t>
      </w:r>
      <w:r>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22F9F">
        <w:t>Интер</w:t>
      </w:r>
      <w:proofErr w:type="spellEnd"/>
      <w:r w:rsidRPr="00522F9F">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D74D50" w:rsidRDefault="00D74D50" w:rsidP="00D74D50">
      <w:pPr>
        <w:jc w:val="both"/>
        <w:rPr>
          <w:b/>
        </w:rPr>
      </w:pPr>
    </w:p>
    <w:p w:rsidR="00BD3A82" w:rsidRPr="00BD3A82" w:rsidRDefault="00D74D50" w:rsidP="007751DD">
      <w:pPr>
        <w:ind w:left="709" w:hanging="709"/>
        <w:jc w:val="both"/>
        <w:rPr>
          <w:b/>
        </w:rPr>
      </w:pPr>
      <w:r w:rsidRPr="00522F9F">
        <w:rPr>
          <w:b/>
        </w:rPr>
        <w:t>2</w:t>
      </w:r>
      <w:r w:rsidR="000775EF">
        <w:rPr>
          <w:b/>
        </w:rPr>
        <w:t>8</w:t>
      </w:r>
      <w:r w:rsidRPr="00522F9F">
        <w:rPr>
          <w:b/>
        </w:rPr>
        <w:t>.</w:t>
      </w:r>
      <w:r>
        <w:t xml:space="preserve"> </w:t>
      </w:r>
      <w:r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12" w:name="_Toc422244157"/>
      <w:bookmarkStart w:id="113" w:name="_Toc316294935"/>
      <w:bookmarkEnd w:id="8"/>
      <w:r w:rsidR="00854B52" w:rsidRPr="00EB7FFC">
        <w:lastRenderedPageBreak/>
        <w:t xml:space="preserve">Раздел </w:t>
      </w:r>
      <w:r w:rsidR="00EB7FFC" w:rsidRPr="00EB7FFC">
        <w:t>2</w:t>
      </w:r>
      <w:r w:rsidR="00854B52" w:rsidRPr="00EB7FFC">
        <w:t>. ТЕРМИНЫ И ОПРЕДЕЛЕНИЯ</w:t>
      </w:r>
      <w:bookmarkEnd w:id="112"/>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4" w:name="_Toc422244158"/>
      <w:r>
        <w:t xml:space="preserve">Раздел 3. </w:t>
      </w:r>
      <w:r w:rsidR="00597AD3" w:rsidRPr="002E2BE8">
        <w:t>ОБЩИЕ ПОЛОЖЕНИЯ</w:t>
      </w:r>
      <w:bookmarkEnd w:id="113"/>
      <w:bookmarkEnd w:id="114"/>
    </w:p>
    <w:p w:rsidR="00597AD3" w:rsidRPr="00CF20B5" w:rsidRDefault="00597AD3" w:rsidP="00D9249A">
      <w:pPr>
        <w:pStyle w:val="af8"/>
        <w:numPr>
          <w:ilvl w:val="1"/>
          <w:numId w:val="42"/>
        </w:numPr>
        <w:ind w:left="1134" w:hanging="1134"/>
        <w:outlineLvl w:val="1"/>
        <w:rPr>
          <w:b/>
        </w:rPr>
      </w:pPr>
      <w:bookmarkStart w:id="115" w:name="_Toc422209987"/>
      <w:bookmarkStart w:id="116" w:name="_Toc422226807"/>
      <w:bookmarkStart w:id="117"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5"/>
      <w:bookmarkEnd w:id="116"/>
      <w:bookmarkEnd w:id="117"/>
    </w:p>
    <w:p w:rsidR="00297AA2" w:rsidRDefault="00297AA2" w:rsidP="00D9249A">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D9249A">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D9249A">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D9249A">
      <w:pPr>
        <w:pStyle w:val="af8"/>
        <w:numPr>
          <w:ilvl w:val="1"/>
          <w:numId w:val="42"/>
        </w:numPr>
        <w:ind w:left="1134" w:hanging="1134"/>
        <w:contextualSpacing w:val="0"/>
        <w:outlineLvl w:val="1"/>
        <w:rPr>
          <w:b/>
        </w:rPr>
      </w:pPr>
      <w:bookmarkStart w:id="118" w:name="_Toc422209988"/>
      <w:bookmarkStart w:id="119" w:name="_Toc422226808"/>
      <w:bookmarkStart w:id="120" w:name="_Toc422244160"/>
      <w:r>
        <w:rPr>
          <w:b/>
        </w:rPr>
        <w:t>Потенциальный участник закупки</w:t>
      </w:r>
      <w:r w:rsidR="00EE0867" w:rsidRPr="002E2BE8">
        <w:rPr>
          <w:b/>
        </w:rPr>
        <w:t xml:space="preserve">/Участник </w:t>
      </w:r>
      <w:r w:rsidR="00E8142F">
        <w:rPr>
          <w:b/>
        </w:rPr>
        <w:t>закупки</w:t>
      </w:r>
      <w:bookmarkEnd w:id="118"/>
      <w:bookmarkEnd w:id="119"/>
      <w:bookmarkEnd w:id="120"/>
    </w:p>
    <w:p w:rsidR="002E55F3" w:rsidRDefault="00BB0F04" w:rsidP="00D9249A">
      <w:pPr>
        <w:pStyle w:val="af8"/>
        <w:numPr>
          <w:ilvl w:val="2"/>
          <w:numId w:val="42"/>
        </w:numPr>
        <w:ind w:left="1134" w:hanging="1134"/>
        <w:contextualSpacing w:val="0"/>
        <w:jc w:val="both"/>
      </w:pPr>
      <w:bookmarkStart w:id="121" w:name="_Ref56251782"/>
      <w:bookmarkStart w:id="122" w:name="_Toc57314669"/>
      <w:bookmarkStart w:id="123" w:name="_Toc69728983"/>
      <w:bookmarkStart w:id="124" w:name="_Toc197252136"/>
      <w:bookmarkStart w:id="125"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D9249A">
      <w:pPr>
        <w:pStyle w:val="af8"/>
        <w:numPr>
          <w:ilvl w:val="2"/>
          <w:numId w:val="42"/>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D9249A">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D9249A">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D9249A">
      <w:pPr>
        <w:pStyle w:val="af8"/>
        <w:numPr>
          <w:ilvl w:val="2"/>
          <w:numId w:val="42"/>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D9249A">
      <w:pPr>
        <w:pStyle w:val="af8"/>
        <w:numPr>
          <w:ilvl w:val="2"/>
          <w:numId w:val="42"/>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0B72F9">
        <w:t>26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D9249A">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D9249A">
      <w:pPr>
        <w:pStyle w:val="af8"/>
        <w:numPr>
          <w:ilvl w:val="2"/>
          <w:numId w:val="42"/>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D9249A">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D9249A">
      <w:pPr>
        <w:pStyle w:val="af8"/>
        <w:numPr>
          <w:ilvl w:val="1"/>
          <w:numId w:val="42"/>
        </w:numPr>
        <w:ind w:left="1134" w:hanging="1134"/>
        <w:contextualSpacing w:val="0"/>
        <w:outlineLvl w:val="1"/>
        <w:rPr>
          <w:b/>
        </w:rPr>
      </w:pPr>
      <w:bookmarkStart w:id="126" w:name="_Toc422209989"/>
      <w:bookmarkStart w:id="127" w:name="_Toc422226809"/>
      <w:bookmarkStart w:id="128" w:name="_Toc422244161"/>
      <w:r w:rsidRPr="002E2BE8">
        <w:rPr>
          <w:b/>
        </w:rPr>
        <w:t>Закупка продукции с разбиением заказа на лоты</w:t>
      </w:r>
      <w:bookmarkEnd w:id="121"/>
      <w:bookmarkEnd w:id="122"/>
      <w:bookmarkEnd w:id="123"/>
      <w:bookmarkEnd w:id="124"/>
      <w:bookmarkEnd w:id="125"/>
      <w:bookmarkEnd w:id="126"/>
      <w:bookmarkEnd w:id="127"/>
      <w:bookmarkEnd w:id="128"/>
    </w:p>
    <w:p w:rsidR="002F187E" w:rsidRPr="002E2BE8" w:rsidRDefault="00617BA1" w:rsidP="00D9249A">
      <w:pPr>
        <w:pStyle w:val="af8"/>
        <w:numPr>
          <w:ilvl w:val="2"/>
          <w:numId w:val="42"/>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D9249A">
      <w:pPr>
        <w:pStyle w:val="af8"/>
        <w:numPr>
          <w:ilvl w:val="2"/>
          <w:numId w:val="42"/>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 xml:space="preserve">предложение,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(форма </w:t>
      </w:r>
      <w:r w:rsidR="009539AF" w:rsidRPr="005A701E">
        <w:rPr>
          <w:sz w:val="24"/>
          <w:szCs w:val="24"/>
        </w:rPr>
        <w:t>2</w:t>
      </w:r>
      <w:r w:rsidRPr="005A701E">
        <w:rPr>
          <w:sz w:val="24"/>
          <w:szCs w:val="24"/>
        </w:rPr>
        <w:t xml:space="preserve"> </w:t>
      </w:r>
      <w:r w:rsidR="00C464A4" w:rsidRPr="005A701E">
        <w:rPr>
          <w:sz w:val="24"/>
          <w:szCs w:val="24"/>
        </w:rPr>
        <w:t xml:space="preserve">раздел </w:t>
      </w:r>
      <w:r w:rsidR="00C41D9A" w:rsidRPr="005A701E">
        <w:rPr>
          <w:sz w:val="24"/>
          <w:szCs w:val="24"/>
        </w:rPr>
        <w:t>10</w:t>
      </w:r>
      <w:r w:rsidRPr="005A701E">
        <w:rPr>
          <w:sz w:val="24"/>
          <w:szCs w:val="24"/>
        </w:rPr>
        <w:t xml:space="preserve">)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D9249A">
      <w:pPr>
        <w:pStyle w:val="af8"/>
        <w:numPr>
          <w:ilvl w:val="1"/>
          <w:numId w:val="42"/>
        </w:numPr>
        <w:ind w:left="1134" w:hanging="1134"/>
        <w:contextualSpacing w:val="0"/>
        <w:outlineLvl w:val="1"/>
        <w:rPr>
          <w:b/>
        </w:rPr>
      </w:pPr>
      <w:bookmarkStart w:id="129" w:name="_Toc422209990"/>
      <w:bookmarkStart w:id="130" w:name="_Toc422226810"/>
      <w:bookmarkStart w:id="131" w:name="_Toc422244162"/>
      <w:r w:rsidRPr="002E2BE8">
        <w:rPr>
          <w:b/>
        </w:rPr>
        <w:t>Правовой статус документов</w:t>
      </w:r>
      <w:bookmarkEnd w:id="129"/>
      <w:bookmarkEnd w:id="130"/>
      <w:bookmarkEnd w:id="131"/>
    </w:p>
    <w:p w:rsidR="00DD78DE" w:rsidRPr="00B2533A" w:rsidRDefault="00005DD4" w:rsidP="00D9249A">
      <w:pPr>
        <w:pStyle w:val="af8"/>
        <w:numPr>
          <w:ilvl w:val="2"/>
          <w:numId w:val="42"/>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D9249A">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D9249A">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D9249A">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D9249A">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D9249A">
      <w:pPr>
        <w:pStyle w:val="af8"/>
        <w:numPr>
          <w:ilvl w:val="1"/>
          <w:numId w:val="42"/>
        </w:numPr>
        <w:ind w:left="1134" w:hanging="1134"/>
        <w:contextualSpacing w:val="0"/>
        <w:outlineLvl w:val="1"/>
        <w:rPr>
          <w:b/>
        </w:rPr>
      </w:pPr>
      <w:bookmarkStart w:id="132" w:name="_Toc422209991"/>
      <w:bookmarkStart w:id="133" w:name="_Toc422226811"/>
      <w:bookmarkStart w:id="134" w:name="_Toc422244163"/>
      <w:r w:rsidRPr="002E2BE8">
        <w:rPr>
          <w:b/>
        </w:rPr>
        <w:t>Обжалование</w:t>
      </w:r>
      <w:bookmarkEnd w:id="132"/>
      <w:bookmarkEnd w:id="133"/>
      <w:bookmarkEnd w:id="134"/>
    </w:p>
    <w:p w:rsidR="001E5763" w:rsidRPr="002E2BE8" w:rsidRDefault="001E5763" w:rsidP="00D9249A">
      <w:pPr>
        <w:pStyle w:val="af8"/>
        <w:numPr>
          <w:ilvl w:val="2"/>
          <w:numId w:val="42"/>
        </w:numPr>
        <w:ind w:left="1134" w:hanging="1134"/>
        <w:contextualSpacing w:val="0"/>
        <w:jc w:val="both"/>
      </w:pPr>
      <w:bookmarkStart w:id="135" w:name="_Ref304303686"/>
      <w:bookmarkStart w:id="136"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5"/>
    </w:p>
    <w:p w:rsidR="001E5763" w:rsidRPr="002E2BE8" w:rsidRDefault="001E5763" w:rsidP="00D9249A">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D9249A">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286A68">
        <w:t>Томска</w:t>
      </w:r>
      <w:r w:rsidR="00A33BE5">
        <w:t>.</w:t>
      </w:r>
    </w:p>
    <w:bookmarkEnd w:id="136"/>
    <w:p w:rsidR="001E5763" w:rsidRDefault="001E5763" w:rsidP="00D9249A">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D9249A">
      <w:pPr>
        <w:pStyle w:val="af8"/>
        <w:numPr>
          <w:ilvl w:val="1"/>
          <w:numId w:val="42"/>
        </w:numPr>
        <w:ind w:left="1134" w:hanging="1134"/>
        <w:contextualSpacing w:val="0"/>
        <w:outlineLvl w:val="1"/>
        <w:rPr>
          <w:b/>
        </w:rPr>
      </w:pPr>
      <w:bookmarkStart w:id="137" w:name="_Toc422209992"/>
      <w:bookmarkStart w:id="138" w:name="_Toc422226812"/>
      <w:bookmarkStart w:id="139" w:name="_Toc422244164"/>
      <w:r w:rsidRPr="002E2BE8">
        <w:rPr>
          <w:b/>
        </w:rPr>
        <w:t>Прочие положения</w:t>
      </w:r>
      <w:bookmarkEnd w:id="137"/>
      <w:bookmarkEnd w:id="138"/>
      <w:bookmarkEnd w:id="139"/>
    </w:p>
    <w:p w:rsidR="00B97D8E" w:rsidRDefault="00B97D8E" w:rsidP="00D9249A">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Pr="00C944D2" w:rsidRDefault="0016430F" w:rsidP="00D9249A">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944D2" w:rsidRDefault="00FF138A" w:rsidP="00D9249A">
      <w:pPr>
        <w:pStyle w:val="af8"/>
        <w:numPr>
          <w:ilvl w:val="2"/>
          <w:numId w:val="42"/>
        </w:numPr>
        <w:ind w:left="1134" w:hanging="1134"/>
        <w:contextualSpacing w:val="0"/>
        <w:jc w:val="both"/>
        <w:rPr>
          <w:rFonts w:eastAsiaTheme="minorHAnsi"/>
          <w:bCs/>
          <w:lang w:eastAsia="en-US"/>
        </w:rPr>
      </w:pPr>
      <w:proofErr w:type="gramStart"/>
      <w:r>
        <w:t xml:space="preserve">Заказчик не обязан осуществлять закупки товаров, работ, услуг у субъектов малого и среднего предпринимательства, включенных в Перечень товаров, работ, услуг, закупки которых осуществляются у субъектов малого и среднего предпринимательства, если заключение таких договоров, отнесены к исключениям, установленным в п.7 Положения </w:t>
      </w:r>
      <w:r>
        <w:rPr>
          <w:rFonts w:eastAsiaTheme="minorHAnsi"/>
          <w:bCs/>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w:t>
      </w:r>
      <w:proofErr w:type="gramEnd"/>
      <w:r>
        <w:rPr>
          <w:rFonts w:eastAsiaTheme="minorHAnsi"/>
          <w:bCs/>
          <w:lang w:eastAsia="en-US"/>
        </w:rPr>
        <w:t xml:space="preserve"> таких закупок и порядке расчета указанного объема,</w:t>
      </w:r>
      <w:r>
        <w:t xml:space="preserve"> утвержденного постановлением Правительства Российской Федерации от 11.12.2014 г. №1352 «</w:t>
      </w:r>
      <w:r>
        <w:rPr>
          <w:rFonts w:eastAsiaTheme="minorHAnsi"/>
          <w:lang w:eastAsia="en-US"/>
        </w:rPr>
        <w:t>Об особенностях участия субъектов малого и среднего предпринимательства в закупках товаров, работ, услуг отдельными видами юридических лиц</w:t>
      </w:r>
      <w:r>
        <w:t xml:space="preserve">», а так же в </w:t>
      </w:r>
      <w:proofErr w:type="gramStart"/>
      <w:r>
        <w:t>случаях</w:t>
      </w:r>
      <w:proofErr w:type="gramEnd"/>
      <w:r>
        <w:t xml:space="preserve"> когда закупка таких товаров, работ, услуг осуществляется в составе комплексной закупки и/или они технологически и функционально связаны с иными товарами, работами, услугами, не включенными в перечень.</w:t>
      </w:r>
    </w:p>
    <w:p w:rsidR="00C944D2" w:rsidRDefault="00C944D2" w:rsidP="00C944D2">
      <w:pPr>
        <w:pStyle w:val="af8"/>
        <w:ind w:left="1134"/>
        <w:contextualSpacing w:val="0"/>
        <w:jc w:val="both"/>
      </w:pPr>
    </w:p>
    <w:p w:rsidR="00C41EAD" w:rsidRDefault="00AB1C10" w:rsidP="00401210">
      <w:pPr>
        <w:pStyle w:val="1"/>
      </w:pPr>
      <w:bookmarkStart w:id="140" w:name="_Toc316294936"/>
      <w:bookmarkStart w:id="141" w:name="_Toc422244165"/>
      <w:r w:rsidRPr="00AB1C10">
        <w:t xml:space="preserve">Раздел 4. </w:t>
      </w:r>
      <w:r>
        <w:t xml:space="preserve"> </w:t>
      </w:r>
      <w:r w:rsidR="001638D5" w:rsidRPr="00AB1C10">
        <w:t xml:space="preserve">ПОРЯДОК ПРОВЕДЕНИЯ </w:t>
      </w:r>
      <w:bookmarkEnd w:id="140"/>
      <w:r w:rsidR="00E8142F" w:rsidRPr="00AB1C10">
        <w:t>ЗАКУПКИ</w:t>
      </w:r>
      <w:bookmarkEnd w:id="141"/>
    </w:p>
    <w:p w:rsidR="00512BE7" w:rsidRPr="00AB1C10" w:rsidRDefault="00512BE7" w:rsidP="00512BE7">
      <w:pPr>
        <w:outlineLvl w:val="0"/>
        <w:rPr>
          <w:b/>
        </w:rPr>
      </w:pPr>
    </w:p>
    <w:p w:rsidR="00594130" w:rsidRPr="00512BE7" w:rsidRDefault="004B3C7D" w:rsidP="00D9249A">
      <w:pPr>
        <w:pStyle w:val="af8"/>
        <w:numPr>
          <w:ilvl w:val="1"/>
          <w:numId w:val="44"/>
        </w:numPr>
        <w:ind w:left="1134" w:hanging="1134"/>
        <w:outlineLvl w:val="1"/>
        <w:rPr>
          <w:b/>
        </w:rPr>
      </w:pPr>
      <w:bookmarkStart w:id="142" w:name="_Toc422209994"/>
      <w:bookmarkStart w:id="143" w:name="_Toc422226814"/>
      <w:bookmarkStart w:id="144" w:name="_Toc422244166"/>
      <w:r w:rsidRPr="00512BE7">
        <w:rPr>
          <w:b/>
        </w:rPr>
        <w:t xml:space="preserve">Публикация извещения о проведении </w:t>
      </w:r>
      <w:r w:rsidR="00E8142F" w:rsidRPr="00512BE7">
        <w:rPr>
          <w:b/>
        </w:rPr>
        <w:t>закупки</w:t>
      </w:r>
      <w:bookmarkEnd w:id="142"/>
      <w:bookmarkEnd w:id="143"/>
      <w:bookmarkEnd w:id="144"/>
    </w:p>
    <w:p w:rsidR="004B3C7D" w:rsidRPr="00BE1B61" w:rsidRDefault="000B0730" w:rsidP="00D9249A">
      <w:pPr>
        <w:pStyle w:val="af8"/>
        <w:numPr>
          <w:ilvl w:val="2"/>
          <w:numId w:val="44"/>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D9249A">
      <w:pPr>
        <w:pStyle w:val="af8"/>
        <w:numPr>
          <w:ilvl w:val="1"/>
          <w:numId w:val="44"/>
        </w:numPr>
        <w:ind w:left="1134" w:hanging="1134"/>
        <w:contextualSpacing w:val="0"/>
        <w:outlineLvl w:val="1"/>
        <w:rPr>
          <w:b/>
        </w:rPr>
      </w:pPr>
      <w:bookmarkStart w:id="145" w:name="_Toc422209995"/>
      <w:bookmarkStart w:id="146" w:name="_Toc422226815"/>
      <w:bookmarkStart w:id="147" w:name="_Toc422244167"/>
      <w:r w:rsidRPr="002E2BE8">
        <w:rPr>
          <w:b/>
        </w:rPr>
        <w:t xml:space="preserve">Предоставление </w:t>
      </w:r>
      <w:r w:rsidR="00350B76">
        <w:rPr>
          <w:b/>
        </w:rPr>
        <w:t>Закупочной</w:t>
      </w:r>
      <w:r w:rsidRPr="002E2BE8">
        <w:rPr>
          <w:b/>
        </w:rPr>
        <w:t xml:space="preserve"> документации</w:t>
      </w:r>
      <w:bookmarkEnd w:id="145"/>
      <w:bookmarkEnd w:id="146"/>
      <w:bookmarkEnd w:id="147"/>
    </w:p>
    <w:p w:rsidR="001638D5" w:rsidRPr="002E2BE8" w:rsidRDefault="00350B76" w:rsidP="00D9249A">
      <w:pPr>
        <w:pStyle w:val="af8"/>
        <w:numPr>
          <w:ilvl w:val="2"/>
          <w:numId w:val="44"/>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D9249A">
      <w:pPr>
        <w:pStyle w:val="af8"/>
        <w:numPr>
          <w:ilvl w:val="2"/>
          <w:numId w:val="44"/>
        </w:numPr>
        <w:ind w:left="1134" w:hanging="1134"/>
        <w:contextualSpacing w:val="0"/>
        <w:jc w:val="both"/>
      </w:pPr>
      <w:bookmarkStart w:id="148"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8"/>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D9249A">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D9249A">
      <w:pPr>
        <w:pStyle w:val="af8"/>
        <w:numPr>
          <w:ilvl w:val="2"/>
          <w:numId w:val="44"/>
        </w:numPr>
        <w:ind w:left="1134" w:hanging="1134"/>
        <w:contextualSpacing w:val="0"/>
        <w:jc w:val="both"/>
      </w:pPr>
      <w:r>
        <w:t>Закупочная д</w:t>
      </w:r>
      <w:r w:rsidR="008E4B98">
        <w:t xml:space="preserve">окументация, размещенная на сайте, является полным аналогом </w:t>
      </w:r>
      <w:r w:rsidR="008E4B98">
        <w:lastRenderedPageBreak/>
        <w:t xml:space="preserve">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D9249A">
      <w:pPr>
        <w:pStyle w:val="af8"/>
        <w:numPr>
          <w:ilvl w:val="2"/>
          <w:numId w:val="44"/>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D9249A">
      <w:pPr>
        <w:pStyle w:val="af8"/>
        <w:numPr>
          <w:ilvl w:val="1"/>
          <w:numId w:val="44"/>
        </w:numPr>
        <w:ind w:left="1134" w:hanging="1134"/>
        <w:contextualSpacing w:val="0"/>
        <w:outlineLvl w:val="1"/>
        <w:rPr>
          <w:b/>
        </w:rPr>
      </w:pPr>
      <w:bookmarkStart w:id="149" w:name="_Toc422209996"/>
      <w:bookmarkStart w:id="150" w:name="_Toc422226816"/>
      <w:bookmarkStart w:id="151" w:name="_Toc422244168"/>
      <w:r w:rsidRPr="002E2BE8">
        <w:rPr>
          <w:b/>
        </w:rPr>
        <w:t xml:space="preserve">Изучение </w:t>
      </w:r>
      <w:r w:rsidR="00350B76">
        <w:rPr>
          <w:b/>
        </w:rPr>
        <w:t>закупочной</w:t>
      </w:r>
      <w:r w:rsidRPr="002E2BE8">
        <w:rPr>
          <w:b/>
        </w:rPr>
        <w:t xml:space="preserve"> документации</w:t>
      </w:r>
      <w:bookmarkEnd w:id="149"/>
      <w:bookmarkEnd w:id="150"/>
      <w:bookmarkEnd w:id="151"/>
    </w:p>
    <w:p w:rsidR="003A3D2E" w:rsidRPr="002E2BE8" w:rsidRDefault="003A3D2E" w:rsidP="00D9249A">
      <w:pPr>
        <w:pStyle w:val="af8"/>
        <w:numPr>
          <w:ilvl w:val="2"/>
          <w:numId w:val="44"/>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D9249A">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D9249A">
      <w:pPr>
        <w:pStyle w:val="af8"/>
        <w:numPr>
          <w:ilvl w:val="2"/>
          <w:numId w:val="44"/>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D9249A">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D9249A">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D9249A">
      <w:pPr>
        <w:pStyle w:val="af8"/>
        <w:numPr>
          <w:ilvl w:val="1"/>
          <w:numId w:val="44"/>
        </w:numPr>
        <w:ind w:left="1134" w:hanging="1134"/>
        <w:contextualSpacing w:val="0"/>
        <w:outlineLvl w:val="1"/>
      </w:pPr>
      <w:bookmarkStart w:id="152" w:name="_Toc422209997"/>
      <w:bookmarkStart w:id="153" w:name="_Toc422226817"/>
      <w:bookmarkStart w:id="154" w:name="_Toc422244169"/>
      <w:r w:rsidRPr="002E2BE8">
        <w:rPr>
          <w:b/>
        </w:rPr>
        <w:t xml:space="preserve">Разъяснение положений </w:t>
      </w:r>
      <w:r w:rsidR="00350B76">
        <w:rPr>
          <w:b/>
        </w:rPr>
        <w:t>закупочной</w:t>
      </w:r>
      <w:r w:rsidRPr="002E2BE8">
        <w:rPr>
          <w:b/>
        </w:rPr>
        <w:t xml:space="preserve"> документации</w:t>
      </w:r>
      <w:bookmarkEnd w:id="152"/>
      <w:bookmarkEnd w:id="153"/>
      <w:bookmarkEnd w:id="154"/>
    </w:p>
    <w:p w:rsidR="00F56F8B" w:rsidRPr="002E2BE8" w:rsidRDefault="00F56F8B" w:rsidP="00D9249A">
      <w:pPr>
        <w:pStyle w:val="af8"/>
        <w:numPr>
          <w:ilvl w:val="2"/>
          <w:numId w:val="4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w:t>
      </w:r>
      <w:r w:rsidRPr="002E2BE8">
        <w:lastRenderedPageBreak/>
        <w:t>документацией.</w:t>
      </w:r>
    </w:p>
    <w:p w:rsidR="00711223" w:rsidRPr="00711223" w:rsidRDefault="00D618D2" w:rsidP="00D9249A">
      <w:pPr>
        <w:pStyle w:val="af8"/>
        <w:numPr>
          <w:ilvl w:val="2"/>
          <w:numId w:val="44"/>
        </w:numPr>
        <w:ind w:left="1134" w:hanging="1134"/>
        <w:contextualSpacing w:val="0"/>
        <w:jc w:val="both"/>
      </w:pPr>
      <w:bookmarkStart w:id="155"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5"/>
      <w:r w:rsidR="00711223" w:rsidRPr="00711223">
        <w:t xml:space="preserve"> </w:t>
      </w:r>
    </w:p>
    <w:p w:rsidR="00B612B6" w:rsidRDefault="000C0ED3" w:rsidP="00D9249A">
      <w:pPr>
        <w:pStyle w:val="af8"/>
        <w:numPr>
          <w:ilvl w:val="2"/>
          <w:numId w:val="44"/>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D9249A">
      <w:pPr>
        <w:pStyle w:val="af8"/>
        <w:numPr>
          <w:ilvl w:val="2"/>
          <w:numId w:val="44"/>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D9249A">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D9249A">
      <w:pPr>
        <w:pStyle w:val="af8"/>
        <w:numPr>
          <w:ilvl w:val="2"/>
          <w:numId w:val="4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D9249A">
      <w:pPr>
        <w:pStyle w:val="af8"/>
        <w:numPr>
          <w:ilvl w:val="1"/>
          <w:numId w:val="44"/>
        </w:numPr>
        <w:ind w:left="1134" w:hanging="1134"/>
        <w:contextualSpacing w:val="0"/>
        <w:outlineLvl w:val="1"/>
        <w:rPr>
          <w:b/>
        </w:rPr>
      </w:pPr>
      <w:bookmarkStart w:id="156" w:name="_Toc422209998"/>
      <w:bookmarkStart w:id="157" w:name="_Toc422226818"/>
      <w:bookmarkStart w:id="158"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6"/>
      <w:bookmarkEnd w:id="157"/>
      <w:bookmarkEnd w:id="158"/>
    </w:p>
    <w:p w:rsidR="004A0151" w:rsidRPr="000E0583" w:rsidRDefault="0047569A" w:rsidP="00D9249A">
      <w:pPr>
        <w:pStyle w:val="af8"/>
        <w:numPr>
          <w:ilvl w:val="2"/>
          <w:numId w:val="44"/>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D9249A">
      <w:pPr>
        <w:numPr>
          <w:ilvl w:val="2"/>
          <w:numId w:val="44"/>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D9249A">
      <w:pPr>
        <w:pStyle w:val="af8"/>
        <w:numPr>
          <w:ilvl w:val="1"/>
          <w:numId w:val="44"/>
        </w:numPr>
        <w:ind w:left="1134" w:hanging="1134"/>
        <w:contextualSpacing w:val="0"/>
        <w:outlineLvl w:val="1"/>
        <w:rPr>
          <w:b/>
        </w:rPr>
      </w:pPr>
      <w:bookmarkStart w:id="159" w:name="_Toc422209999"/>
      <w:bookmarkStart w:id="160" w:name="_Toc422226819"/>
      <w:bookmarkStart w:id="161" w:name="_Toc422244171"/>
      <w:r w:rsidRPr="002E2BE8">
        <w:rPr>
          <w:b/>
        </w:rPr>
        <w:t xml:space="preserve">Затраты на участие в </w:t>
      </w:r>
      <w:r w:rsidR="00E8142F">
        <w:rPr>
          <w:b/>
        </w:rPr>
        <w:t>закупке</w:t>
      </w:r>
      <w:bookmarkEnd w:id="159"/>
      <w:bookmarkEnd w:id="160"/>
      <w:bookmarkEnd w:id="161"/>
    </w:p>
    <w:p w:rsidR="005B5145" w:rsidRPr="002E2BE8" w:rsidRDefault="00FF6519" w:rsidP="00D9249A">
      <w:pPr>
        <w:pStyle w:val="af8"/>
        <w:numPr>
          <w:ilvl w:val="2"/>
          <w:numId w:val="4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D9249A">
      <w:pPr>
        <w:pStyle w:val="af8"/>
        <w:numPr>
          <w:ilvl w:val="2"/>
          <w:numId w:val="4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D9249A">
      <w:pPr>
        <w:pStyle w:val="af8"/>
        <w:numPr>
          <w:ilvl w:val="1"/>
          <w:numId w:val="44"/>
        </w:numPr>
        <w:ind w:left="1134" w:hanging="1134"/>
        <w:contextualSpacing w:val="0"/>
        <w:outlineLvl w:val="1"/>
        <w:rPr>
          <w:b/>
        </w:rPr>
      </w:pPr>
      <w:bookmarkStart w:id="162" w:name="_Toc422210000"/>
      <w:bookmarkStart w:id="163" w:name="_Toc422226820"/>
      <w:bookmarkStart w:id="164" w:name="_Toc422244172"/>
      <w:r w:rsidRPr="00FB0409">
        <w:rPr>
          <w:b/>
        </w:rPr>
        <w:t xml:space="preserve">Отказ от </w:t>
      </w:r>
      <w:r w:rsidR="00E8142F" w:rsidRPr="00FB0409">
        <w:rPr>
          <w:b/>
        </w:rPr>
        <w:t>закупки</w:t>
      </w:r>
      <w:bookmarkEnd w:id="162"/>
      <w:bookmarkEnd w:id="163"/>
      <w:bookmarkEnd w:id="164"/>
    </w:p>
    <w:p w:rsidR="005B5145" w:rsidRDefault="005B5145" w:rsidP="00D9249A">
      <w:pPr>
        <w:pStyle w:val="af8"/>
        <w:numPr>
          <w:ilvl w:val="2"/>
          <w:numId w:val="4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lastRenderedPageBreak/>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D9249A">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D9249A">
      <w:pPr>
        <w:pStyle w:val="af8"/>
        <w:numPr>
          <w:ilvl w:val="1"/>
          <w:numId w:val="44"/>
        </w:numPr>
        <w:ind w:left="1134" w:hanging="1134"/>
        <w:contextualSpacing w:val="0"/>
        <w:outlineLvl w:val="1"/>
        <w:rPr>
          <w:b/>
        </w:rPr>
      </w:pPr>
      <w:bookmarkStart w:id="165" w:name="_Toc422210001"/>
      <w:bookmarkStart w:id="166" w:name="_Toc422226821"/>
      <w:bookmarkStart w:id="167" w:name="_Toc422244173"/>
      <w:r w:rsidRPr="002E2BE8">
        <w:rPr>
          <w:b/>
        </w:rPr>
        <w:t xml:space="preserve">Возврат заявок на участие в </w:t>
      </w:r>
      <w:r w:rsidR="00E8142F">
        <w:rPr>
          <w:b/>
        </w:rPr>
        <w:t>закупке</w:t>
      </w:r>
      <w:bookmarkEnd w:id="165"/>
      <w:bookmarkEnd w:id="166"/>
      <w:bookmarkEnd w:id="167"/>
    </w:p>
    <w:p w:rsidR="00240AA5" w:rsidRDefault="00AC5B24" w:rsidP="00D9249A">
      <w:pPr>
        <w:pStyle w:val="af8"/>
        <w:numPr>
          <w:ilvl w:val="2"/>
          <w:numId w:val="44"/>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5800DA" w:rsidRPr="002E2BE8" w:rsidRDefault="005800DA" w:rsidP="00D9249A">
      <w:pPr>
        <w:pStyle w:val="af8"/>
        <w:numPr>
          <w:ilvl w:val="1"/>
          <w:numId w:val="44"/>
        </w:numPr>
        <w:ind w:left="1134" w:hanging="1134"/>
        <w:contextualSpacing w:val="0"/>
        <w:outlineLvl w:val="1"/>
        <w:rPr>
          <w:b/>
        </w:rPr>
      </w:pPr>
      <w:bookmarkStart w:id="168" w:name="_Toc422210002"/>
      <w:bookmarkStart w:id="169" w:name="_Toc422226822"/>
      <w:bookmarkStart w:id="170" w:name="_Toc422244174"/>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bookmarkEnd w:id="168"/>
      <w:bookmarkEnd w:id="169"/>
      <w:bookmarkEnd w:id="170"/>
    </w:p>
    <w:p w:rsidR="00493ECA" w:rsidRDefault="00761209" w:rsidP="00D9249A">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BE047B">
        <w:rPr>
          <w:lang w:val="en-US"/>
        </w:rPr>
        <w:t> </w:t>
      </w:r>
      <w:r w:rsidR="00421680">
        <w:t>17</w:t>
      </w:r>
      <w:r w:rsidR="0019043C" w:rsidRPr="002E2BE8">
        <w:t xml:space="preserve"> </w:t>
      </w:r>
      <w:r w:rsidR="00101115">
        <w:t>Извещения</w:t>
      </w:r>
      <w:r w:rsidR="00FE36A2">
        <w:t xml:space="preserve">. </w:t>
      </w:r>
    </w:p>
    <w:p w:rsidR="008E14AC" w:rsidRPr="002E2BE8" w:rsidRDefault="0078643F" w:rsidP="00D9249A">
      <w:pPr>
        <w:pStyle w:val="af8"/>
        <w:numPr>
          <w:ilvl w:val="2"/>
          <w:numId w:val="44"/>
        </w:numPr>
        <w:ind w:left="1134" w:hanging="1134"/>
        <w:contextualSpacing w:val="0"/>
        <w:jc w:val="both"/>
      </w:pPr>
      <w:r>
        <w:t>Потенциальным</w:t>
      </w:r>
      <w:r w:rsidR="00E121BE">
        <w:t>и участниками</w:t>
      </w:r>
      <w:r w:rsidR="008E14AC" w:rsidRPr="002E2BE8">
        <w:t xml:space="preserve"> </w:t>
      </w:r>
      <w:r w:rsidR="00E8142F">
        <w:t>закупки</w:t>
      </w:r>
      <w:r w:rsidR="008E14AC" w:rsidRPr="002E2BE8">
        <w:t xml:space="preserve"> могут быть использованы </w:t>
      </w:r>
      <w:r w:rsidR="00AF3D50">
        <w:t xml:space="preserve">по их выбору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связанные с подачей заявки на участие в </w:t>
      </w:r>
      <w:r w:rsidR="00E8142F">
        <w:t>закупке</w:t>
      </w:r>
      <w:r w:rsidR="00F15373" w:rsidRPr="002E2BE8">
        <w:t>:</w:t>
      </w:r>
      <w:r w:rsidR="00BE047B">
        <w:t xml:space="preserve"> </w:t>
      </w:r>
    </w:p>
    <w:p w:rsidR="00BE047B" w:rsidRPr="00BE047B" w:rsidRDefault="00BE047B" w:rsidP="00D9249A">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rsidR="002B5F0B">
        <w:t xml:space="preserve">ра закупки указанный в пункте </w:t>
      </w:r>
      <w:r w:rsidR="00421680" w:rsidRPr="0003284E">
        <w:t>17</w:t>
      </w:r>
      <w:r w:rsidRPr="00BE047B">
        <w:t xml:space="preserve"> Извещения.</w:t>
      </w:r>
    </w:p>
    <w:p w:rsidR="00FE43E1" w:rsidRPr="002E2BE8" w:rsidRDefault="004F28E8" w:rsidP="00D9249A">
      <w:pPr>
        <w:pStyle w:val="af8"/>
        <w:numPr>
          <w:ilvl w:val="3"/>
          <w:numId w:val="44"/>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171" w:name="_Toc132091784"/>
      <w:bookmarkEnd w:id="171"/>
    </w:p>
    <w:p w:rsidR="00FE43E1" w:rsidRPr="002E2BE8" w:rsidRDefault="00FE43E1"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72" w:name="_Toc132091785"/>
      <w:bookmarkEnd w:id="172"/>
    </w:p>
    <w:p w:rsidR="00FE43E1" w:rsidRPr="002E2BE8" w:rsidRDefault="00FE43E1" w:rsidP="00D9249A">
      <w:pPr>
        <w:pStyle w:val="Style23"/>
        <w:widowControl/>
        <w:numPr>
          <w:ilvl w:val="0"/>
          <w:numId w:val="4"/>
        </w:numPr>
        <w:tabs>
          <w:tab w:val="left" w:pos="1701"/>
        </w:tabs>
        <w:spacing w:line="240" w:lineRule="auto"/>
        <w:ind w:left="1701" w:right="58" w:hanging="567"/>
        <w:rPr>
          <w:rStyle w:val="FontStyle128"/>
          <w:sz w:val="24"/>
          <w:szCs w:val="24"/>
        </w:rPr>
      </w:pPr>
      <w:bookmarkStart w:id="173" w:name="_Ref56251621"/>
      <w:r w:rsidRPr="002E2BE8">
        <w:rPr>
          <w:rStyle w:val="FontStyle128"/>
          <w:sz w:val="24"/>
          <w:szCs w:val="24"/>
        </w:rPr>
        <w:t>Сумма банковской гарантии должна быть выражена в российских рублях.</w:t>
      </w:r>
      <w:bookmarkStart w:id="174" w:name="_Toc132091786"/>
      <w:bookmarkEnd w:id="173"/>
      <w:bookmarkEnd w:id="174"/>
    </w:p>
    <w:p w:rsidR="00FE43E1" w:rsidRPr="002E2BE8" w:rsidRDefault="00FE43E1" w:rsidP="00D9249A">
      <w:pPr>
        <w:pStyle w:val="Style23"/>
        <w:widowControl/>
        <w:numPr>
          <w:ilvl w:val="0"/>
          <w:numId w:val="4"/>
        </w:numPr>
        <w:tabs>
          <w:tab w:val="left" w:pos="1701"/>
        </w:tabs>
        <w:spacing w:line="240" w:lineRule="auto"/>
        <w:ind w:left="1701" w:right="58" w:hanging="567"/>
        <w:rPr>
          <w:rStyle w:val="FontStyle128"/>
          <w:sz w:val="24"/>
          <w:szCs w:val="24"/>
        </w:rPr>
      </w:pPr>
      <w:bookmarkStart w:id="175"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176" w:name="_Toc132091787"/>
      <w:bookmarkEnd w:id="175"/>
      <w:bookmarkEnd w:id="176"/>
    </w:p>
    <w:p w:rsidR="00FE43E1" w:rsidRPr="002E2BE8" w:rsidRDefault="00FE43E1" w:rsidP="00D9249A">
      <w:pPr>
        <w:pStyle w:val="Style23"/>
        <w:widowControl/>
        <w:numPr>
          <w:ilvl w:val="0"/>
          <w:numId w:val="4"/>
        </w:numPr>
        <w:tabs>
          <w:tab w:val="left" w:pos="1701"/>
        </w:tabs>
        <w:spacing w:line="240" w:lineRule="auto"/>
        <w:ind w:left="1701" w:right="58" w:hanging="567"/>
        <w:rPr>
          <w:rStyle w:val="FontStyle128"/>
          <w:sz w:val="24"/>
          <w:szCs w:val="24"/>
        </w:rPr>
      </w:pPr>
      <w:bookmarkStart w:id="177"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w:t>
      </w:r>
      <w:r w:rsidR="002B5F0B">
        <w:rPr>
          <w:rStyle w:val="FontStyle128"/>
          <w:sz w:val="24"/>
          <w:szCs w:val="24"/>
        </w:rPr>
        <w:t>Потенциальный у</w:t>
      </w:r>
      <w:r w:rsidRPr="002E2BE8">
        <w:rPr>
          <w:rStyle w:val="FontStyle128"/>
          <w:sz w:val="24"/>
          <w:szCs w:val="24"/>
        </w:rPr>
        <w:t>частник</w:t>
      </w:r>
      <w:r w:rsidR="002B5F0B">
        <w:rPr>
          <w:rStyle w:val="FontStyle128"/>
          <w:sz w:val="24"/>
          <w:szCs w:val="24"/>
        </w:rPr>
        <w:t>/Участник</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178" w:name="_Toc132091788"/>
      <w:bookmarkEnd w:id="177"/>
      <w:bookmarkEnd w:id="178"/>
    </w:p>
    <w:p w:rsidR="00FE43E1" w:rsidRPr="002E2BE8" w:rsidRDefault="00FE43E1" w:rsidP="00D9249A">
      <w:pPr>
        <w:pStyle w:val="Style23"/>
        <w:widowControl/>
        <w:numPr>
          <w:ilvl w:val="0"/>
          <w:numId w:val="4"/>
        </w:numPr>
        <w:tabs>
          <w:tab w:val="left" w:pos="1701"/>
        </w:tabs>
        <w:spacing w:line="240" w:lineRule="auto"/>
        <w:ind w:left="1701" w:right="58" w:hanging="567"/>
        <w:rPr>
          <w:rStyle w:val="FontStyle128"/>
          <w:sz w:val="24"/>
          <w:szCs w:val="24"/>
        </w:rPr>
      </w:pPr>
      <w:bookmarkStart w:id="179"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80" w:name="_Toc132091789"/>
      <w:bookmarkEnd w:id="179"/>
      <w:bookmarkEnd w:id="180"/>
    </w:p>
    <w:p w:rsidR="00FE43E1" w:rsidRPr="002E2BE8" w:rsidRDefault="00FE43E1" w:rsidP="00D9249A">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181" w:name="_Toc132091790"/>
      <w:bookmarkEnd w:id="181"/>
    </w:p>
    <w:p w:rsidR="00FE43E1" w:rsidRPr="002E2BE8" w:rsidRDefault="00FE43E1" w:rsidP="00D9249A">
      <w:pPr>
        <w:pStyle w:val="af7"/>
        <w:numPr>
          <w:ilvl w:val="0"/>
          <w:numId w:val="5"/>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182" w:name="_Toc132091791"/>
      <w:bookmarkEnd w:id="182"/>
    </w:p>
    <w:p w:rsidR="00AC3796" w:rsidRPr="00AC3796" w:rsidRDefault="00AC3796" w:rsidP="00D9249A">
      <w:pPr>
        <w:pStyle w:val="af7"/>
        <w:numPr>
          <w:ilvl w:val="0"/>
          <w:numId w:val="5"/>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D9249A">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183" w:name="_Toc132091793"/>
      <w:bookmarkEnd w:id="183"/>
    </w:p>
    <w:p w:rsidR="00FE43E1" w:rsidRPr="002E2BE8" w:rsidRDefault="00FE43E1"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4" w:name="_Toc132091794"/>
      <w:bookmarkEnd w:id="184"/>
    </w:p>
    <w:p w:rsidR="00FE43E1" w:rsidRPr="002E2BE8" w:rsidRDefault="00E60857"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185" w:name="_Toc132091795"/>
      <w:bookmarkEnd w:id="185"/>
    </w:p>
    <w:p w:rsidR="00FE43E1" w:rsidRPr="002E2BE8" w:rsidRDefault="00FE43E1"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6" w:name="_Toc132091796"/>
      <w:bookmarkEnd w:id="186"/>
    </w:p>
    <w:p w:rsidR="00761209" w:rsidRPr="002E2BE8" w:rsidRDefault="00761209" w:rsidP="00D9249A">
      <w:pPr>
        <w:pStyle w:val="Style23"/>
        <w:widowControl/>
        <w:numPr>
          <w:ilvl w:val="0"/>
          <w:numId w:val="4"/>
        </w:numPr>
        <w:tabs>
          <w:tab w:val="left" w:pos="1701"/>
        </w:tabs>
        <w:spacing w:line="240" w:lineRule="auto"/>
        <w:ind w:left="1701" w:right="58" w:hanging="567"/>
        <w:rPr>
          <w:rStyle w:val="FontStyle128"/>
          <w:sz w:val="24"/>
          <w:szCs w:val="24"/>
        </w:rPr>
      </w:pPr>
      <w:bookmarkStart w:id="187"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8" w:name="_Toc132091798"/>
      <w:bookmarkEnd w:id="187"/>
      <w:bookmarkEnd w:id="188"/>
    </w:p>
    <w:p w:rsidR="00761209" w:rsidRPr="002E2BE8" w:rsidRDefault="00761209"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sidR="00E8142F">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sidR="00E8142F">
        <w:rPr>
          <w:rStyle w:val="FontStyle128"/>
          <w:sz w:val="24"/>
          <w:szCs w:val="24"/>
        </w:rPr>
        <w:t>закупке</w:t>
      </w:r>
      <w:r w:rsidR="004F28E8" w:rsidRPr="002E2BE8">
        <w:rPr>
          <w:rStyle w:val="FontStyle128"/>
          <w:sz w:val="24"/>
          <w:szCs w:val="24"/>
        </w:rPr>
        <w:t>.</w:t>
      </w:r>
    </w:p>
    <w:p w:rsidR="00C41A89" w:rsidRDefault="00C41A89" w:rsidP="00D9249A">
      <w:pPr>
        <w:pStyle w:val="af8"/>
        <w:numPr>
          <w:ilvl w:val="2"/>
          <w:numId w:val="44"/>
        </w:numPr>
        <w:ind w:left="1134" w:hanging="1134"/>
        <w:jc w:val="both"/>
      </w:pPr>
      <w:r>
        <w:t>Соглашение о неустойке:</w:t>
      </w:r>
    </w:p>
    <w:p w:rsidR="00C41A89" w:rsidRDefault="00C41A89" w:rsidP="00D9249A">
      <w:pPr>
        <w:pStyle w:val="af8"/>
        <w:numPr>
          <w:ilvl w:val="3"/>
          <w:numId w:val="44"/>
        </w:numPr>
        <w:ind w:left="1134" w:hanging="1134"/>
        <w:contextualSpacing w:val="0"/>
        <w:jc w:val="both"/>
      </w:pPr>
      <w:r w:rsidRPr="00E62B4D">
        <w:t>В случае ненадлежащего исполнения обязательств, связанных с участием в запросе, Участник обязан выплатить о</w:t>
      </w:r>
      <w:r>
        <w:t>рганизатору неустойку в размере, указанном в п. 19 Извещения</w:t>
      </w:r>
      <w:r w:rsidRPr="00E62B4D">
        <w:t>.</w:t>
      </w:r>
    </w:p>
    <w:p w:rsidR="00C41A89" w:rsidRPr="004C565D" w:rsidRDefault="00C41A89" w:rsidP="00D9249A">
      <w:pPr>
        <w:pStyle w:val="af8"/>
        <w:numPr>
          <w:ilvl w:val="3"/>
          <w:numId w:val="4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C41A89" w:rsidRPr="009E76B6" w:rsidRDefault="00C41A89" w:rsidP="00D9249A">
      <w:pPr>
        <w:pStyle w:val="af6"/>
        <w:numPr>
          <w:ilvl w:val="4"/>
          <w:numId w:val="53"/>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C41A89" w:rsidRPr="009E76B6" w:rsidRDefault="00C41A89" w:rsidP="00D9249A">
      <w:pPr>
        <w:pStyle w:val="af6"/>
        <w:numPr>
          <w:ilvl w:val="4"/>
          <w:numId w:val="53"/>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C41A89" w:rsidRPr="000012F7" w:rsidRDefault="00C41A89" w:rsidP="00D9249A">
      <w:pPr>
        <w:pStyle w:val="af6"/>
        <w:numPr>
          <w:ilvl w:val="4"/>
          <w:numId w:val="53"/>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C41A89" w:rsidRDefault="00C41A89" w:rsidP="00D9249A">
      <w:pPr>
        <w:pStyle w:val="af6"/>
        <w:numPr>
          <w:ilvl w:val="3"/>
          <w:numId w:val="4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C41A89" w:rsidRPr="004C565D" w:rsidRDefault="00C41A89" w:rsidP="00D9249A">
      <w:pPr>
        <w:pStyle w:val="af6"/>
        <w:numPr>
          <w:ilvl w:val="3"/>
          <w:numId w:val="4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C41A89" w:rsidRPr="00D02085" w:rsidRDefault="00C41A89" w:rsidP="00D9249A">
      <w:pPr>
        <w:pStyle w:val="af8"/>
        <w:widowControl/>
        <w:numPr>
          <w:ilvl w:val="2"/>
          <w:numId w:val="44"/>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t>:</w:t>
      </w:r>
      <w:r w:rsidRPr="00D02085">
        <w:t>:</w:t>
      </w:r>
      <w:proofErr w:type="gramEnd"/>
    </w:p>
    <w:p w:rsidR="00C41A89" w:rsidRPr="00D87F6E" w:rsidRDefault="00C41A89" w:rsidP="00D9249A">
      <w:pPr>
        <w:pStyle w:val="af8"/>
        <w:widowControl/>
        <w:numPr>
          <w:ilvl w:val="0"/>
          <w:numId w:val="43"/>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C41A89" w:rsidRDefault="00C41A89" w:rsidP="00D9249A">
      <w:pPr>
        <w:pStyle w:val="af8"/>
        <w:widowControl/>
        <w:numPr>
          <w:ilvl w:val="0"/>
          <w:numId w:val="43"/>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t xml:space="preserve">календарных </w:t>
      </w:r>
      <w:r w:rsidRPr="00564CA0">
        <w:rPr>
          <w:rStyle w:val="FontStyle128"/>
          <w:sz w:val="24"/>
          <w:szCs w:val="24"/>
        </w:rPr>
        <w:t>дней с момента подписания им договора.</w:t>
      </w:r>
    </w:p>
    <w:p w:rsidR="00C41A89" w:rsidRPr="00EF3462" w:rsidRDefault="00C41A89" w:rsidP="00D9249A">
      <w:pPr>
        <w:pStyle w:val="af8"/>
        <w:widowControl/>
        <w:numPr>
          <w:ilvl w:val="0"/>
          <w:numId w:val="43"/>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w:t>
      </w:r>
      <w:r>
        <w:rPr>
          <w:i/>
          <w:iCs/>
        </w:rPr>
        <w:lastRenderedPageBreak/>
        <w:t xml:space="preserve">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F247F2" w:rsidRPr="00F247F2">
        <w:rPr>
          <w:i/>
          <w:iCs/>
        </w:rPr>
        <w:t>протокола по экспертизе справки о цепочке собственников Победителя</w:t>
      </w:r>
      <w:r>
        <w:rPr>
          <w:i/>
          <w:iCs/>
        </w:rPr>
        <w:t>.</w:t>
      </w:r>
    </w:p>
    <w:p w:rsidR="00C41A89" w:rsidRDefault="00C41A89" w:rsidP="00C41A89">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D9249A">
      <w:pPr>
        <w:pStyle w:val="af8"/>
        <w:numPr>
          <w:ilvl w:val="1"/>
          <w:numId w:val="44"/>
        </w:numPr>
        <w:ind w:left="1134" w:hanging="1134"/>
        <w:contextualSpacing w:val="0"/>
        <w:outlineLvl w:val="1"/>
        <w:rPr>
          <w:b/>
        </w:rPr>
      </w:pPr>
      <w:bookmarkStart w:id="189" w:name="_Ref316304084"/>
      <w:bookmarkStart w:id="190" w:name="_Toc422210003"/>
      <w:bookmarkStart w:id="191" w:name="_Toc422226823"/>
      <w:bookmarkStart w:id="192" w:name="_Toc422244175"/>
      <w:r w:rsidRPr="002E2BE8">
        <w:rPr>
          <w:b/>
        </w:rPr>
        <w:t xml:space="preserve">Подача и прием заявок </w:t>
      </w:r>
      <w:r w:rsidR="00767EEF" w:rsidRPr="002E2BE8">
        <w:rPr>
          <w:b/>
        </w:rPr>
        <w:t xml:space="preserve">на участие в </w:t>
      </w:r>
      <w:bookmarkEnd w:id="189"/>
      <w:r w:rsidR="00E8142F">
        <w:rPr>
          <w:b/>
        </w:rPr>
        <w:t>закупке</w:t>
      </w:r>
      <w:bookmarkEnd w:id="190"/>
      <w:bookmarkEnd w:id="191"/>
      <w:bookmarkEnd w:id="192"/>
    </w:p>
    <w:p w:rsidR="00767EEF" w:rsidRPr="002E2BE8" w:rsidRDefault="00767EEF" w:rsidP="00D9249A">
      <w:pPr>
        <w:pStyle w:val="af8"/>
        <w:numPr>
          <w:ilvl w:val="2"/>
          <w:numId w:val="44"/>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D9249A">
      <w:pPr>
        <w:pStyle w:val="af8"/>
        <w:numPr>
          <w:ilvl w:val="2"/>
          <w:numId w:val="4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D9249A">
      <w:pPr>
        <w:pStyle w:val="af8"/>
        <w:numPr>
          <w:ilvl w:val="2"/>
          <w:numId w:val="4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D9249A">
      <w:pPr>
        <w:pStyle w:val="af8"/>
        <w:numPr>
          <w:ilvl w:val="2"/>
          <w:numId w:val="4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D9249A">
      <w:pPr>
        <w:pStyle w:val="af8"/>
        <w:numPr>
          <w:ilvl w:val="2"/>
          <w:numId w:val="44"/>
        </w:numPr>
        <w:ind w:left="1134" w:hanging="1134"/>
        <w:contextualSpacing w:val="0"/>
        <w:jc w:val="both"/>
      </w:pPr>
      <w:bookmarkStart w:id="193" w:name="_Ref300316686"/>
      <w:r w:rsidRPr="002E2BE8">
        <w:t>На каждом из этих конвертов необходимо указать следующие сведения:</w:t>
      </w:r>
      <w:bookmarkEnd w:id="193"/>
    </w:p>
    <w:p w:rsidR="00F471C3" w:rsidRPr="002E2BE8" w:rsidRDefault="00F471C3"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D9249A">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D9249A">
      <w:pPr>
        <w:pStyle w:val="af8"/>
        <w:numPr>
          <w:ilvl w:val="2"/>
          <w:numId w:val="44"/>
        </w:numPr>
        <w:ind w:left="1134" w:hanging="1134"/>
        <w:contextualSpacing w:val="0"/>
        <w:jc w:val="both"/>
      </w:pPr>
      <w:bookmarkStart w:id="194"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4"/>
    </w:p>
    <w:p w:rsidR="00F471C3" w:rsidRPr="002E2BE8" w:rsidRDefault="00F471C3"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D9249A">
      <w:pPr>
        <w:pStyle w:val="Style23"/>
        <w:widowControl/>
        <w:numPr>
          <w:ilvl w:val="0"/>
          <w:numId w:val="4"/>
        </w:numPr>
        <w:tabs>
          <w:tab w:val="left" w:pos="1701"/>
        </w:tabs>
        <w:spacing w:line="240" w:lineRule="auto"/>
        <w:ind w:left="1701" w:right="58" w:hanging="567"/>
        <w:rPr>
          <w:rStyle w:val="FontStyle128"/>
          <w:sz w:val="24"/>
          <w:szCs w:val="24"/>
        </w:rPr>
      </w:pPr>
    </w:p>
    <w:p w:rsidR="00F471C3" w:rsidRPr="002E2BE8" w:rsidRDefault="00D73C6D" w:rsidP="00D9249A">
      <w:pPr>
        <w:pStyle w:val="af8"/>
        <w:numPr>
          <w:ilvl w:val="2"/>
          <w:numId w:val="44"/>
        </w:numPr>
        <w:ind w:left="1134" w:hanging="1134"/>
        <w:contextualSpacing w:val="0"/>
        <w:jc w:val="both"/>
      </w:pPr>
      <w:bookmarkStart w:id="195"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5"/>
    </w:p>
    <w:p w:rsidR="00F471C3" w:rsidRDefault="00F471C3" w:rsidP="00D9249A">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D9249A">
      <w:pPr>
        <w:pStyle w:val="af8"/>
        <w:numPr>
          <w:ilvl w:val="2"/>
          <w:numId w:val="44"/>
        </w:numPr>
        <w:ind w:left="1134" w:hanging="1134"/>
        <w:contextualSpacing w:val="0"/>
        <w:jc w:val="both"/>
      </w:pPr>
      <w:r w:rsidRPr="0057083B">
        <w:rPr>
          <w:b/>
        </w:rPr>
        <w:lastRenderedPageBreak/>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цифровой подписи</w:t>
      </w:r>
      <w:r w:rsidR="00CC6345" w:rsidRPr="002E2BE8">
        <w:t>.</w:t>
      </w:r>
    </w:p>
    <w:p w:rsidR="00BF010F" w:rsidRDefault="00BF010F" w:rsidP="00CC6345">
      <w:pPr>
        <w:pStyle w:val="af8"/>
        <w:ind w:left="1134"/>
        <w:contextualSpacing w:val="0"/>
        <w:jc w:val="both"/>
      </w:pPr>
    </w:p>
    <w:p w:rsidR="00767EEF" w:rsidRPr="002E2BE8" w:rsidRDefault="00767EEF" w:rsidP="00D9249A">
      <w:pPr>
        <w:pStyle w:val="af8"/>
        <w:numPr>
          <w:ilvl w:val="1"/>
          <w:numId w:val="44"/>
        </w:numPr>
        <w:ind w:left="1134" w:hanging="1134"/>
        <w:contextualSpacing w:val="0"/>
        <w:outlineLvl w:val="1"/>
        <w:rPr>
          <w:b/>
        </w:rPr>
      </w:pPr>
      <w:bookmarkStart w:id="196" w:name="_Toc422210004"/>
      <w:bookmarkStart w:id="197" w:name="_Toc422226824"/>
      <w:bookmarkStart w:id="198"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6"/>
      <w:bookmarkEnd w:id="197"/>
      <w:bookmarkEnd w:id="198"/>
    </w:p>
    <w:p w:rsidR="00767EEF" w:rsidRPr="002E2BE8" w:rsidRDefault="00912884" w:rsidP="00D9249A">
      <w:pPr>
        <w:pStyle w:val="af8"/>
        <w:numPr>
          <w:ilvl w:val="2"/>
          <w:numId w:val="44"/>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D9249A">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D9249A">
      <w:pPr>
        <w:pStyle w:val="af8"/>
        <w:numPr>
          <w:ilvl w:val="2"/>
          <w:numId w:val="44"/>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D9249A">
      <w:pPr>
        <w:pStyle w:val="af8"/>
        <w:numPr>
          <w:ilvl w:val="2"/>
          <w:numId w:val="44"/>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D9249A">
      <w:pPr>
        <w:pStyle w:val="af8"/>
        <w:numPr>
          <w:ilvl w:val="2"/>
          <w:numId w:val="44"/>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D9249A">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D9249A">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D9249A">
      <w:pPr>
        <w:pStyle w:val="af8"/>
        <w:numPr>
          <w:ilvl w:val="2"/>
          <w:numId w:val="4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D9249A">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w:t>
      </w:r>
      <w:r w:rsidRPr="002E2BE8">
        <w:lastRenderedPageBreak/>
        <w:t xml:space="preserve">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D9249A">
      <w:pPr>
        <w:pStyle w:val="af8"/>
        <w:numPr>
          <w:ilvl w:val="1"/>
          <w:numId w:val="44"/>
        </w:numPr>
        <w:ind w:left="1134" w:hanging="1134"/>
        <w:contextualSpacing w:val="0"/>
        <w:outlineLvl w:val="1"/>
        <w:rPr>
          <w:b/>
        </w:rPr>
      </w:pPr>
      <w:bookmarkStart w:id="199" w:name="_Ref55280448"/>
      <w:bookmarkStart w:id="200" w:name="_Toc55285352"/>
      <w:bookmarkStart w:id="201" w:name="_Toc55305384"/>
      <w:bookmarkStart w:id="202" w:name="_Toc57314655"/>
      <w:bookmarkStart w:id="203" w:name="_Toc69728969"/>
      <w:bookmarkStart w:id="204" w:name="_Toc309202892"/>
      <w:bookmarkStart w:id="205" w:name="_Toc422210005"/>
      <w:bookmarkStart w:id="206" w:name="_Toc422226825"/>
      <w:bookmarkStart w:id="207" w:name="_Toc422244177"/>
      <w:r w:rsidRPr="002E2BE8">
        <w:rPr>
          <w:b/>
        </w:rPr>
        <w:t>Вскрытие поступивших конвертов</w:t>
      </w:r>
      <w:bookmarkEnd w:id="199"/>
      <w:bookmarkEnd w:id="200"/>
      <w:bookmarkEnd w:id="201"/>
      <w:bookmarkEnd w:id="202"/>
      <w:bookmarkEnd w:id="203"/>
      <w:bookmarkEnd w:id="204"/>
      <w:bookmarkEnd w:id="205"/>
      <w:bookmarkEnd w:id="206"/>
      <w:bookmarkEnd w:id="207"/>
    </w:p>
    <w:p w:rsidR="001659FE" w:rsidRDefault="001659FE" w:rsidP="00D9249A">
      <w:pPr>
        <w:pStyle w:val="af8"/>
        <w:numPr>
          <w:ilvl w:val="2"/>
          <w:numId w:val="44"/>
        </w:numPr>
        <w:ind w:left="1134" w:hanging="1134"/>
        <w:contextualSpacing w:val="0"/>
        <w:jc w:val="both"/>
      </w:pPr>
      <w:bookmarkStart w:id="208"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D9249A">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9" w:name="_Ref56222030"/>
      <w:bookmarkEnd w:id="208"/>
      <w:r w:rsidRPr="002E2BE8">
        <w:t>.</w:t>
      </w:r>
    </w:p>
    <w:p w:rsidR="00BC27A7" w:rsidRPr="002E2BE8" w:rsidRDefault="00DB0502" w:rsidP="00D9249A">
      <w:pPr>
        <w:pStyle w:val="af8"/>
        <w:numPr>
          <w:ilvl w:val="2"/>
          <w:numId w:val="44"/>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9"/>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за сутки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D9249A">
      <w:pPr>
        <w:pStyle w:val="af8"/>
        <w:numPr>
          <w:ilvl w:val="2"/>
          <w:numId w:val="44"/>
        </w:numPr>
        <w:ind w:left="1134" w:hanging="1134"/>
        <w:contextualSpacing w:val="0"/>
        <w:jc w:val="both"/>
      </w:pPr>
      <w:bookmarkStart w:id="210"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10"/>
    </w:p>
    <w:p w:rsidR="00BC27A7" w:rsidRPr="002E2BE8" w:rsidRDefault="00BC27A7"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D9249A">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D9249A">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D9249A">
      <w:pPr>
        <w:pStyle w:val="af8"/>
        <w:numPr>
          <w:ilvl w:val="2"/>
          <w:numId w:val="44"/>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D9249A">
      <w:pPr>
        <w:pStyle w:val="af8"/>
        <w:numPr>
          <w:ilvl w:val="2"/>
          <w:numId w:val="44"/>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такая закупка может быть признана состоявшейся.</w:t>
      </w:r>
    </w:p>
    <w:p w:rsidR="00D74D50" w:rsidRDefault="00D74D50" w:rsidP="00D9249A">
      <w:pPr>
        <w:pStyle w:val="af8"/>
        <w:numPr>
          <w:ilvl w:val="2"/>
          <w:numId w:val="44"/>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E71134" w:rsidRPr="00E71134" w:rsidRDefault="00D74D50" w:rsidP="00D9249A">
      <w:pPr>
        <w:pStyle w:val="af8"/>
        <w:numPr>
          <w:ilvl w:val="2"/>
          <w:numId w:val="44"/>
        </w:numPr>
        <w:ind w:left="1134" w:hanging="1134"/>
        <w:jc w:val="both"/>
      </w:pPr>
      <w:r w:rsidRPr="0057083B">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lastRenderedPageBreak/>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такая закупка может быть признана состоявшейся.</w:t>
      </w:r>
    </w:p>
    <w:p w:rsidR="00273876" w:rsidRPr="002E2BE8" w:rsidRDefault="00D74D50" w:rsidP="00D9249A">
      <w:pPr>
        <w:pStyle w:val="af8"/>
        <w:numPr>
          <w:ilvl w:val="2"/>
          <w:numId w:val="44"/>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D9249A">
      <w:pPr>
        <w:pStyle w:val="af8"/>
        <w:numPr>
          <w:ilvl w:val="1"/>
          <w:numId w:val="44"/>
        </w:numPr>
        <w:ind w:left="1134" w:hanging="1134"/>
        <w:contextualSpacing w:val="0"/>
        <w:outlineLvl w:val="1"/>
        <w:rPr>
          <w:b/>
        </w:rPr>
      </w:pPr>
      <w:bookmarkStart w:id="211" w:name="_Toc422210006"/>
      <w:bookmarkStart w:id="212" w:name="_Toc422226826"/>
      <w:bookmarkStart w:id="213" w:name="_Toc422244178"/>
      <w:r w:rsidRPr="002E2BE8">
        <w:rPr>
          <w:b/>
        </w:rPr>
        <w:t xml:space="preserve">Опоздавшие заявки на участие в </w:t>
      </w:r>
      <w:r w:rsidR="00E8142F">
        <w:rPr>
          <w:b/>
        </w:rPr>
        <w:t>закупке</w:t>
      </w:r>
      <w:bookmarkEnd w:id="211"/>
      <w:bookmarkEnd w:id="212"/>
      <w:bookmarkEnd w:id="213"/>
    </w:p>
    <w:p w:rsidR="00C65AD1" w:rsidRDefault="00C65AD1" w:rsidP="00D9249A">
      <w:pPr>
        <w:pStyle w:val="af8"/>
        <w:numPr>
          <w:ilvl w:val="2"/>
          <w:numId w:val="4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D9249A">
      <w:pPr>
        <w:pStyle w:val="af8"/>
        <w:numPr>
          <w:ilvl w:val="1"/>
          <w:numId w:val="44"/>
        </w:numPr>
        <w:ind w:left="1134" w:hanging="1134"/>
        <w:contextualSpacing w:val="0"/>
        <w:outlineLvl w:val="1"/>
        <w:rPr>
          <w:b/>
        </w:rPr>
      </w:pPr>
      <w:bookmarkStart w:id="214" w:name="_Toc422210007"/>
      <w:bookmarkStart w:id="215" w:name="_Toc422226827"/>
      <w:bookmarkStart w:id="216"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4"/>
      <w:bookmarkEnd w:id="215"/>
      <w:bookmarkEnd w:id="216"/>
    </w:p>
    <w:p w:rsidR="003C6E40" w:rsidRPr="00C762D4" w:rsidRDefault="003C6E40" w:rsidP="00D9249A">
      <w:pPr>
        <w:pStyle w:val="af8"/>
        <w:numPr>
          <w:ilvl w:val="2"/>
          <w:numId w:val="44"/>
        </w:numPr>
        <w:ind w:left="1134" w:hanging="1134"/>
        <w:contextualSpacing w:val="0"/>
        <w:jc w:val="both"/>
        <w:rPr>
          <w:u w:val="single"/>
        </w:rPr>
      </w:pPr>
      <w:r w:rsidRPr="00C762D4">
        <w:rPr>
          <w:u w:val="single"/>
        </w:rPr>
        <w:t>Общие положения</w:t>
      </w:r>
    </w:p>
    <w:p w:rsidR="003C6E40" w:rsidRPr="002E2BE8" w:rsidRDefault="00C969F1" w:rsidP="00D9249A">
      <w:pPr>
        <w:pStyle w:val="af8"/>
        <w:numPr>
          <w:ilvl w:val="3"/>
          <w:numId w:val="4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D9249A">
      <w:pPr>
        <w:pStyle w:val="af8"/>
        <w:numPr>
          <w:ilvl w:val="3"/>
          <w:numId w:val="44"/>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D9249A">
      <w:pPr>
        <w:pStyle w:val="af8"/>
        <w:numPr>
          <w:ilvl w:val="3"/>
          <w:numId w:val="4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D9249A">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D9249A">
      <w:pPr>
        <w:pStyle w:val="af8"/>
        <w:numPr>
          <w:ilvl w:val="3"/>
          <w:numId w:val="44"/>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w:t>
      </w:r>
      <w:r w:rsidR="003C6E40" w:rsidRPr="0003284E">
        <w:lastRenderedPageBreak/>
        <w:t xml:space="preserve">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C762D4" w:rsidRDefault="0010359C" w:rsidP="00D9249A">
      <w:pPr>
        <w:pStyle w:val="af8"/>
        <w:numPr>
          <w:ilvl w:val="2"/>
          <w:numId w:val="4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D9249A">
      <w:pPr>
        <w:pStyle w:val="af8"/>
        <w:numPr>
          <w:ilvl w:val="3"/>
          <w:numId w:val="4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D9249A">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2731D7">
        <w:rPr>
          <w:rStyle w:val="FontStyle128"/>
          <w:rFonts w:eastAsiaTheme="majorEastAsia"/>
          <w:color w:val="auto"/>
          <w:sz w:val="24"/>
        </w:rPr>
        <w:t>Р</w:t>
      </w:r>
      <w:r>
        <w:rPr>
          <w:rStyle w:val="FontStyle128"/>
          <w:rFonts w:eastAsiaTheme="majorEastAsia"/>
          <w:color w:val="auto"/>
          <w:sz w:val="24"/>
        </w:rPr>
        <w:t xml:space="preserve">азделе </w:t>
      </w:r>
      <w:r w:rsidR="00D71875" w:rsidRPr="00A93D21">
        <w:rPr>
          <w:rStyle w:val="FontStyle128"/>
          <w:rFonts w:eastAsiaTheme="majorEastAsia"/>
          <w:color w:val="auto"/>
          <w:sz w:val="24"/>
        </w:rPr>
        <w:t>9</w:t>
      </w:r>
      <w:r w:rsidR="000C336C">
        <w:rPr>
          <w:rStyle w:val="FontStyle128"/>
          <w:rFonts w:eastAsiaTheme="majorEastAsia"/>
          <w:color w:val="auto"/>
          <w:sz w:val="24"/>
        </w:rPr>
        <w:t>.</w:t>
      </w:r>
      <w:r w:rsidRPr="00343A81">
        <w:rPr>
          <w:rStyle w:val="FontStyle128"/>
          <w:rFonts w:eastAsiaTheme="majorEastAsia"/>
          <w:color w:val="auto"/>
          <w:sz w:val="24"/>
        </w:rPr>
        <w:t xml:space="preserve"> </w:t>
      </w:r>
      <w:r w:rsidR="002731D7">
        <w:rPr>
          <w:rStyle w:val="FontStyle128"/>
          <w:rFonts w:eastAsiaTheme="majorEastAsia"/>
          <w:color w:val="auto"/>
          <w:sz w:val="24"/>
        </w:rPr>
        <w:t>«</w:t>
      </w:r>
      <w:r w:rsidR="00D71875">
        <w:rPr>
          <w:rStyle w:val="FontStyle128"/>
          <w:rFonts w:eastAsiaTheme="majorEastAsia"/>
          <w:color w:val="auto"/>
          <w:sz w:val="24"/>
        </w:rPr>
        <w:t>Руководство по экспертной оценке</w:t>
      </w:r>
      <w:r w:rsidR="002731D7">
        <w:rPr>
          <w:rStyle w:val="FontStyle128"/>
          <w:rFonts w:eastAsiaTheme="majorEastAsia"/>
          <w:color w:val="auto"/>
          <w:sz w:val="24"/>
        </w:rPr>
        <w:t>»</w:t>
      </w:r>
      <w:r w:rsidRPr="00343A81">
        <w:rPr>
          <w:rStyle w:val="FontStyle128"/>
          <w:rFonts w:eastAsiaTheme="majorEastAsia"/>
          <w:color w:val="auto"/>
          <w:sz w:val="24"/>
        </w:rPr>
        <w:t>.</w:t>
      </w:r>
    </w:p>
    <w:p w:rsidR="00652C5A" w:rsidRPr="002E2BE8" w:rsidRDefault="00652C5A" w:rsidP="00D9249A">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Pr="002E2BE8">
        <w:t xml:space="preserve">. </w:t>
      </w:r>
      <w:r w:rsidR="00652D1A">
        <w:t>Р</w:t>
      </w:r>
      <w:r w:rsidRPr="002E2BE8">
        <w:t xml:space="preserve">азъяснения </w:t>
      </w:r>
      <w:r w:rsidR="00652D1A">
        <w:t>не должны менять</w:t>
      </w:r>
      <w:r w:rsidRPr="002E2BE8">
        <w:t xml:space="preserve"> суть заявки на участие в </w:t>
      </w:r>
      <w:r w:rsidR="00E8142F">
        <w:t>закупке</w:t>
      </w:r>
      <w:r w:rsidRPr="002E2BE8">
        <w:t>.</w:t>
      </w:r>
    </w:p>
    <w:p w:rsidR="00B13CF5" w:rsidRPr="002E2BE8" w:rsidRDefault="00B13CF5" w:rsidP="00D9249A">
      <w:pPr>
        <w:pStyle w:val="af8"/>
        <w:numPr>
          <w:ilvl w:val="3"/>
          <w:numId w:val="4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13CF5" w:rsidRPr="002D3FF6" w:rsidRDefault="002D3FF6" w:rsidP="00D9249A">
      <w:pPr>
        <w:pStyle w:val="Style23"/>
        <w:widowControl/>
        <w:numPr>
          <w:ilvl w:val="0"/>
          <w:numId w:val="4"/>
        </w:numPr>
        <w:tabs>
          <w:tab w:val="left" w:pos="1701"/>
        </w:tabs>
        <w:spacing w:line="240" w:lineRule="auto"/>
        <w:ind w:left="1701" w:right="58" w:hanging="567"/>
        <w:rPr>
          <w:color w:val="000000"/>
        </w:rPr>
      </w:pPr>
      <w:r w:rsidRPr="00FB661B">
        <w:rPr>
          <w:rStyle w:val="FontStyle128"/>
          <w:color w:val="auto"/>
          <w:sz w:val="24"/>
        </w:rPr>
        <w:t xml:space="preserve">не </w:t>
      </w:r>
      <w:r w:rsidRPr="00343A81">
        <w:rPr>
          <w:rStyle w:val="FontStyle128"/>
          <w:color w:val="auto"/>
          <w:sz w:val="24"/>
          <w:szCs w:val="24"/>
        </w:rPr>
        <w:t>представление</w:t>
      </w:r>
      <w:r w:rsidRPr="00FB661B">
        <w:rPr>
          <w:rStyle w:val="FontStyle128"/>
          <w:color w:val="auto"/>
          <w:sz w:val="24"/>
        </w:rPr>
        <w:t xml:space="preserve"> требуемых согласно настоящей </w:t>
      </w:r>
      <w:r w:rsidRPr="00120A24">
        <w:rPr>
          <w:rStyle w:val="FontStyle128"/>
          <w:color w:val="auto"/>
          <w:sz w:val="24"/>
        </w:rPr>
        <w:t>закупочной документации документов</w:t>
      </w:r>
      <w:r w:rsidRPr="00343A81">
        <w:rPr>
          <w:rStyle w:val="FontStyle128"/>
          <w:color w:val="auto"/>
          <w:sz w:val="24"/>
          <w:szCs w:val="24"/>
        </w:rPr>
        <w:t>,</w:t>
      </w:r>
      <w:r w:rsidRPr="00343A81">
        <w:t xml:space="preserve"> представление которых является отборочным</w:t>
      </w:r>
      <w:r w:rsidR="00142E25">
        <w:t>и</w:t>
      </w:r>
      <w:r w:rsidRPr="00343A81">
        <w:t xml:space="preserve"> критери</w:t>
      </w:r>
      <w:r w:rsidR="005A2CA2">
        <w:t>я</w:t>
      </w:r>
      <w:r w:rsidRPr="00343A81">
        <w:t>м</w:t>
      </w:r>
      <w:r w:rsidR="00142E25">
        <w:t>и</w:t>
      </w:r>
      <w:r w:rsidRPr="00343A81">
        <w:t>;</w:t>
      </w:r>
    </w:p>
    <w:p w:rsidR="002D3FF6" w:rsidRPr="002E2BE8" w:rsidRDefault="002D3FF6" w:rsidP="00D9249A">
      <w:pPr>
        <w:pStyle w:val="Style23"/>
        <w:widowControl/>
        <w:numPr>
          <w:ilvl w:val="0"/>
          <w:numId w:val="4"/>
        </w:numPr>
        <w:tabs>
          <w:tab w:val="left" w:pos="1701"/>
        </w:tabs>
        <w:spacing w:line="240" w:lineRule="auto"/>
        <w:ind w:left="1701" w:right="58" w:hanging="567"/>
        <w:rPr>
          <w:rStyle w:val="FontStyle128"/>
          <w:sz w:val="24"/>
          <w:szCs w:val="24"/>
        </w:rPr>
      </w:pPr>
      <w:r w:rsidRPr="00343A81">
        <w:rPr>
          <w:rStyle w:val="FontStyle128"/>
          <w:color w:val="auto"/>
          <w:sz w:val="24"/>
          <w:szCs w:val="24"/>
        </w:rPr>
        <w:t xml:space="preserve">наличие в представленных </w:t>
      </w:r>
      <w:r w:rsidRPr="00343A81">
        <w:t>согласно требованиям настоящей закупочной документации</w:t>
      </w:r>
      <w:r w:rsidRPr="000F73CF">
        <w:t xml:space="preserve"> документах</w:t>
      </w:r>
      <w:r w:rsidRPr="000F73CF" w:rsidDel="00116C65">
        <w:t xml:space="preserve"> </w:t>
      </w:r>
      <w:r w:rsidRPr="00FB661B">
        <w:rPr>
          <w:rStyle w:val="FontStyle128"/>
          <w:color w:val="auto"/>
          <w:sz w:val="24"/>
        </w:rPr>
        <w:t xml:space="preserve">недостоверных сведений о </w:t>
      </w:r>
      <w:r w:rsidR="007B0741">
        <w:rPr>
          <w:rStyle w:val="FontStyle128"/>
          <w:color w:val="auto"/>
          <w:sz w:val="24"/>
        </w:rPr>
        <w:t>Потенциальном у</w:t>
      </w:r>
      <w:r w:rsidRPr="00FB661B">
        <w:rPr>
          <w:rStyle w:val="FontStyle128"/>
          <w:color w:val="auto"/>
          <w:sz w:val="24"/>
        </w:rPr>
        <w:t xml:space="preserve">частнике </w:t>
      </w:r>
      <w:r>
        <w:t>закупки</w:t>
      </w:r>
      <w:r w:rsidRPr="00FB661B">
        <w:rPr>
          <w:rStyle w:val="FontStyle128"/>
          <w:color w:val="auto"/>
          <w:sz w:val="24"/>
        </w:rPr>
        <w:t xml:space="preserve">, в том числе </w:t>
      </w:r>
      <w:r w:rsidRPr="00343A81">
        <w:rPr>
          <w:rStyle w:val="FontStyle128"/>
          <w:color w:val="auto"/>
          <w:sz w:val="24"/>
          <w:szCs w:val="24"/>
        </w:rPr>
        <w:t xml:space="preserve">о </w:t>
      </w:r>
      <w:r w:rsidRPr="00FB661B">
        <w:rPr>
          <w:rStyle w:val="FontStyle128"/>
          <w:color w:val="auto"/>
          <w:sz w:val="24"/>
        </w:rPr>
        <w:t>привлекаемых субподрядчиках/соисполнителях</w:t>
      </w:r>
      <w:r w:rsidRPr="00120A24">
        <w:rPr>
          <w:rStyle w:val="FontStyle128"/>
          <w:color w:val="auto"/>
          <w:sz w:val="24"/>
        </w:rPr>
        <w:t xml:space="preserve"> (в случае </w:t>
      </w:r>
      <w:r w:rsidRPr="00343A81">
        <w:rPr>
          <w:rStyle w:val="FontStyle128"/>
          <w:color w:val="auto"/>
          <w:sz w:val="24"/>
          <w:szCs w:val="24"/>
        </w:rPr>
        <w:t xml:space="preserve">их </w:t>
      </w:r>
      <w:r w:rsidRPr="00FB661B">
        <w:rPr>
          <w:rStyle w:val="FontStyle128"/>
          <w:color w:val="auto"/>
          <w:sz w:val="24"/>
        </w:rPr>
        <w:t>привлечения</w:t>
      </w:r>
      <w:r w:rsidRPr="00343A81">
        <w:rPr>
          <w:rStyle w:val="FontStyle128"/>
          <w:color w:val="auto"/>
          <w:sz w:val="24"/>
          <w:szCs w:val="24"/>
        </w:rPr>
        <w:t>);</w:t>
      </w:r>
    </w:p>
    <w:p w:rsidR="002D3FF6" w:rsidRDefault="00B13CF5" w:rsidP="00D9249A">
      <w:pPr>
        <w:pStyle w:val="Style23"/>
        <w:widowControl/>
        <w:numPr>
          <w:ilvl w:val="0"/>
          <w:numId w:val="4"/>
        </w:numPr>
        <w:tabs>
          <w:tab w:val="left" w:pos="1701"/>
        </w:tabs>
        <w:spacing w:line="240" w:lineRule="auto"/>
        <w:ind w:left="1701" w:right="58" w:hanging="567"/>
        <w:rPr>
          <w:rStyle w:val="FontStyle128"/>
          <w:color w:val="auto"/>
          <w:sz w:val="24"/>
        </w:rPr>
      </w:pPr>
      <w:r w:rsidRPr="002E2BE8">
        <w:rPr>
          <w:rStyle w:val="FontStyle128"/>
          <w:sz w:val="24"/>
          <w:szCs w:val="24"/>
        </w:rPr>
        <w:t xml:space="preserve">несоответствия </w:t>
      </w:r>
      <w:r w:rsidR="007B0741">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002D3FF6" w:rsidRPr="00120A24">
        <w:rPr>
          <w:rStyle w:val="FontStyle128"/>
          <w:color w:val="auto"/>
          <w:sz w:val="24"/>
        </w:rPr>
        <w:t xml:space="preserve">(в случае </w:t>
      </w:r>
      <w:r w:rsidR="002D3FF6" w:rsidRPr="00343A81">
        <w:rPr>
          <w:rStyle w:val="FontStyle128"/>
          <w:color w:val="auto"/>
          <w:sz w:val="24"/>
          <w:szCs w:val="24"/>
        </w:rPr>
        <w:t xml:space="preserve">их </w:t>
      </w:r>
      <w:r w:rsidR="002D3FF6" w:rsidRPr="00FB661B">
        <w:rPr>
          <w:rStyle w:val="FontStyle128"/>
          <w:color w:val="auto"/>
          <w:sz w:val="24"/>
        </w:rPr>
        <w:t>привлечения), требованиям, установленным в</w:t>
      </w:r>
      <w:r w:rsidR="002D3FF6" w:rsidRPr="00343A81">
        <w:rPr>
          <w:rStyle w:val="FontStyle128"/>
          <w:color w:val="auto"/>
          <w:sz w:val="24"/>
          <w:szCs w:val="24"/>
        </w:rPr>
        <w:t xml:space="preserve"> настоящей закупочной документации,</w:t>
      </w:r>
      <w:r w:rsidR="002D3FF6" w:rsidRPr="00343A81">
        <w:t xml:space="preserve"> </w:t>
      </w:r>
      <w:r w:rsidR="002D3FF6" w:rsidRPr="00343A81">
        <w:rPr>
          <w:rStyle w:val="FontStyle128"/>
          <w:color w:val="auto"/>
          <w:sz w:val="24"/>
          <w:szCs w:val="24"/>
        </w:rPr>
        <w:t xml:space="preserve">в соответствии с отборочными критериями, указанными в </w:t>
      </w:r>
      <w:r w:rsidR="004B6DFE">
        <w:rPr>
          <w:rStyle w:val="FontStyle128"/>
          <w:color w:val="auto"/>
          <w:sz w:val="24"/>
          <w:szCs w:val="24"/>
        </w:rPr>
        <w:t>Р</w:t>
      </w:r>
      <w:r w:rsidR="002D3FF6">
        <w:rPr>
          <w:rStyle w:val="FontStyle128"/>
          <w:color w:val="auto"/>
          <w:sz w:val="24"/>
          <w:szCs w:val="24"/>
        </w:rPr>
        <w:t xml:space="preserve">азделе </w:t>
      </w:r>
      <w:r w:rsidR="005A2CA2">
        <w:rPr>
          <w:rStyle w:val="FontStyle128"/>
          <w:color w:val="auto"/>
          <w:sz w:val="24"/>
          <w:szCs w:val="24"/>
        </w:rPr>
        <w:t>9</w:t>
      </w:r>
      <w:r w:rsidR="002D3FF6" w:rsidRPr="00FB661B">
        <w:rPr>
          <w:rStyle w:val="FontStyle128"/>
          <w:color w:val="auto"/>
          <w:sz w:val="24"/>
        </w:rPr>
        <w:t xml:space="preserve"> </w:t>
      </w:r>
      <w:r w:rsidR="004B6DFE">
        <w:rPr>
          <w:rStyle w:val="FontStyle128"/>
          <w:color w:val="auto"/>
          <w:sz w:val="24"/>
        </w:rPr>
        <w:t>«</w:t>
      </w:r>
      <w:r w:rsidR="005A2CA2">
        <w:rPr>
          <w:rStyle w:val="FontStyle128"/>
          <w:color w:val="auto"/>
          <w:sz w:val="24"/>
        </w:rPr>
        <w:t>Руководство по экспертной оценке</w:t>
      </w:r>
      <w:r w:rsidR="004B6DFE">
        <w:rPr>
          <w:rStyle w:val="FontStyle128"/>
          <w:color w:val="auto"/>
          <w:sz w:val="24"/>
        </w:rPr>
        <w:t>»</w:t>
      </w:r>
      <w:r w:rsidR="002D3FF6" w:rsidRPr="00FB661B">
        <w:rPr>
          <w:rStyle w:val="FontStyle128"/>
          <w:color w:val="auto"/>
          <w:sz w:val="24"/>
        </w:rPr>
        <w:t>;</w:t>
      </w:r>
    </w:p>
    <w:p w:rsidR="00D911D4" w:rsidRDefault="00D911D4" w:rsidP="00D9249A">
      <w:pPr>
        <w:pStyle w:val="af8"/>
        <w:numPr>
          <w:ilvl w:val="0"/>
          <w:numId w:val="4"/>
        </w:numPr>
        <w:ind w:left="1701" w:hanging="424"/>
        <w:jc w:val="both"/>
        <w:rPr>
          <w:rStyle w:val="FontStyle128"/>
          <w:color w:val="auto"/>
          <w:sz w:val="24"/>
        </w:rPr>
      </w:pPr>
      <w:r w:rsidRPr="00D911D4">
        <w:rPr>
          <w:rStyle w:val="FontStyle128"/>
          <w:color w:val="auto"/>
          <w:sz w:val="24"/>
        </w:rPr>
        <w:t xml:space="preserve">не предоставление, предоставление недостоверных сведений </w:t>
      </w:r>
      <w:r w:rsidR="000B32FE">
        <w:rPr>
          <w:rStyle w:val="FontStyle128"/>
          <w:color w:val="auto"/>
          <w:sz w:val="24"/>
        </w:rPr>
        <w:t>в рамках Программы партнерства с субъектами малого и среднего предпринимательства, участником которой является Потенциальный участник</w:t>
      </w:r>
      <w:r w:rsidR="00F53C07">
        <w:rPr>
          <w:rStyle w:val="FontStyle128"/>
          <w:color w:val="auto"/>
          <w:sz w:val="24"/>
        </w:rPr>
        <w:t>;</w:t>
      </w:r>
    </w:p>
    <w:p w:rsidR="00F53C07" w:rsidRPr="00FD080A" w:rsidRDefault="00F53C07" w:rsidP="00D9249A">
      <w:pPr>
        <w:pStyle w:val="af8"/>
        <w:numPr>
          <w:ilvl w:val="0"/>
          <w:numId w:val="4"/>
        </w:numPr>
        <w:ind w:left="1701" w:hanging="424"/>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009625CD" w:rsidRPr="009625CD">
        <w:rPr>
          <w:snapToGrid w:val="0"/>
          <w:color w:val="000000"/>
        </w:rPr>
        <w:t>Деклараци</w:t>
      </w:r>
      <w:r w:rsidR="009625CD">
        <w:rPr>
          <w:snapToGrid w:val="0"/>
          <w:color w:val="000000"/>
        </w:rPr>
        <w:t>и</w:t>
      </w:r>
      <w:r w:rsidR="009625CD" w:rsidRPr="0003284E">
        <w:rPr>
          <w:snapToGrid w:val="0"/>
          <w:color w:val="000000"/>
        </w:rPr>
        <w:t xml:space="preserve"> 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FD080A" w:rsidRPr="00D911D4" w:rsidRDefault="00FD080A" w:rsidP="00D9249A">
      <w:pPr>
        <w:pStyle w:val="af8"/>
        <w:numPr>
          <w:ilvl w:val="0"/>
          <w:numId w:val="4"/>
        </w:numPr>
        <w:ind w:left="1701" w:hanging="424"/>
        <w:jc w:val="both"/>
        <w:rPr>
          <w:rStyle w:val="FontStyle128"/>
          <w:color w:val="auto"/>
          <w:sz w:val="24"/>
        </w:rPr>
      </w:pPr>
      <w:r w:rsidRPr="00785BD1">
        <w:t xml:space="preserve">не </w:t>
      </w:r>
      <w:r>
        <w:t xml:space="preserve">соответствия данных, указанных Потенциальным участником, в </w:t>
      </w:r>
      <w:r>
        <w:lastRenderedPageBreak/>
        <w:t xml:space="preserve">Декларации </w:t>
      </w:r>
      <w:r w:rsidRPr="0003284E">
        <w:rPr>
          <w:snapToGrid w:val="0"/>
          <w:color w:val="000000"/>
        </w:rPr>
        <w:t xml:space="preserve">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B13CF5" w:rsidRPr="002E2BE8" w:rsidRDefault="00B13CF5" w:rsidP="00D9249A">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не предоставления </w:t>
      </w:r>
      <w:r w:rsidR="007B0741">
        <w:rPr>
          <w:rStyle w:val="FontStyle128"/>
          <w:sz w:val="24"/>
          <w:szCs w:val="24"/>
        </w:rPr>
        <w:t>Потенциальным у</w:t>
      </w:r>
      <w:r>
        <w:rPr>
          <w:rStyle w:val="FontStyle128"/>
          <w:sz w:val="24"/>
          <w:szCs w:val="24"/>
        </w:rPr>
        <w:t xml:space="preserve">частником </w:t>
      </w:r>
      <w:r w:rsidR="00E8142F">
        <w:rPr>
          <w:rStyle w:val="FontStyle128"/>
          <w:sz w:val="24"/>
          <w:szCs w:val="24"/>
        </w:rPr>
        <w:t>закупки</w:t>
      </w:r>
      <w:r>
        <w:rPr>
          <w:rStyle w:val="FontStyle128"/>
          <w:sz w:val="24"/>
          <w:szCs w:val="24"/>
        </w:rPr>
        <w:t xml:space="preserve"> Гарантийного письма на предоставление справки о цепочке собственников;</w:t>
      </w:r>
    </w:p>
    <w:p w:rsidR="00B13CF5" w:rsidRPr="002E2BE8" w:rsidRDefault="00B13CF5"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непредставления </w:t>
      </w:r>
      <w:r w:rsidR="004719E0">
        <w:rPr>
          <w:rStyle w:val="FontStyle128"/>
          <w:sz w:val="24"/>
          <w:szCs w:val="24"/>
        </w:rPr>
        <w:t>документов, подтверждающих о</w:t>
      </w:r>
      <w:r w:rsidR="004719E0" w:rsidRPr="002E2BE8">
        <w:t>беспечени</w:t>
      </w:r>
      <w:r w:rsidR="006F59CD">
        <w:t>е</w:t>
      </w:r>
      <w:r w:rsidR="004719E0" w:rsidRPr="002E2BE8">
        <w:t xml:space="preserve"> исполнения обязательств, связанны</w:t>
      </w:r>
      <w:r w:rsidR="006F59CD">
        <w:t>х</w:t>
      </w:r>
      <w:r w:rsidR="004719E0" w:rsidRPr="002E2BE8">
        <w:t xml:space="preserve"> с подачей заявки на участие в </w:t>
      </w:r>
      <w:r w:rsidR="004719E0">
        <w:t>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sidR="00E8142F">
        <w:rPr>
          <w:rStyle w:val="FontStyle128"/>
          <w:sz w:val="24"/>
          <w:szCs w:val="24"/>
        </w:rPr>
        <w:t>закупке</w:t>
      </w:r>
      <w:r w:rsidRPr="002E2BE8">
        <w:rPr>
          <w:rStyle w:val="FontStyle128"/>
          <w:sz w:val="24"/>
          <w:szCs w:val="24"/>
        </w:rPr>
        <w:t>;</w:t>
      </w:r>
    </w:p>
    <w:p w:rsidR="00B13CF5" w:rsidRPr="002E2BE8" w:rsidRDefault="002D3FF6" w:rsidP="00D9249A">
      <w:pPr>
        <w:pStyle w:val="Style23"/>
        <w:widowControl/>
        <w:numPr>
          <w:ilvl w:val="0"/>
          <w:numId w:val="4"/>
        </w:numPr>
        <w:tabs>
          <w:tab w:val="left" w:pos="1701"/>
        </w:tabs>
        <w:spacing w:line="240" w:lineRule="auto"/>
        <w:ind w:left="1701" w:right="58" w:hanging="567"/>
        <w:rPr>
          <w:rStyle w:val="FontStyle128"/>
          <w:sz w:val="24"/>
          <w:szCs w:val="24"/>
        </w:rPr>
      </w:pPr>
      <w:r w:rsidRPr="005A03A3">
        <w:rPr>
          <w:rStyle w:val="FontStyle128"/>
          <w:color w:val="auto"/>
          <w:sz w:val="24"/>
        </w:rPr>
        <w:t xml:space="preserve">несоответствия коммерческого и технического предложения (технические характеристики продукции, </w:t>
      </w:r>
      <w:r w:rsidRPr="002D3FF6">
        <w:rPr>
          <w:rStyle w:val="FontStyle128"/>
          <w:color w:val="auto"/>
          <w:sz w:val="24"/>
        </w:rPr>
        <w:t>технические условия продукции и предлагаемые договорные условия) требованиям настоящей закупочной документации</w:t>
      </w:r>
      <w:r w:rsidRPr="00343A81">
        <w:rPr>
          <w:rStyle w:val="FontStyle128"/>
          <w:color w:val="auto"/>
          <w:sz w:val="24"/>
          <w:szCs w:val="24"/>
        </w:rPr>
        <w:t>,</w:t>
      </w:r>
      <w:r w:rsidRPr="00343A81">
        <w:t xml:space="preserve"> в соответствии с отборочными критериями, </w:t>
      </w:r>
      <w:r w:rsidRPr="00142E25">
        <w:t xml:space="preserve">указанными в </w:t>
      </w:r>
      <w:r w:rsidR="00F2798F">
        <w:t xml:space="preserve">Руководстве </w:t>
      </w:r>
      <w:r w:rsidR="00142E25">
        <w:t>по экспертной оценке</w:t>
      </w:r>
      <w:r w:rsidR="00B13CF5" w:rsidRPr="002E2BE8">
        <w:rPr>
          <w:rStyle w:val="FontStyle128"/>
          <w:sz w:val="24"/>
          <w:szCs w:val="24"/>
        </w:rPr>
        <w:t>;</w:t>
      </w:r>
    </w:p>
    <w:p w:rsidR="00B13CF5" w:rsidRPr="00C70A62" w:rsidRDefault="00211F63" w:rsidP="00D9249A">
      <w:pPr>
        <w:pStyle w:val="af8"/>
        <w:numPr>
          <w:ilvl w:val="0"/>
          <w:numId w:val="4"/>
        </w:numPr>
        <w:ind w:hanging="503"/>
        <w:jc w:val="both"/>
        <w:rPr>
          <w:rStyle w:val="FontStyle128"/>
          <w:rFonts w:eastAsiaTheme="majorEastAsia"/>
        </w:rPr>
      </w:pPr>
      <w:proofErr w:type="gramStart"/>
      <w:r>
        <w:rPr>
          <w:rStyle w:val="FontStyle128"/>
          <w:rFonts w:eastAsiaTheme="majorEastAsia"/>
          <w:sz w:val="24"/>
          <w:szCs w:val="24"/>
        </w:rPr>
        <w:t>наличие информации о Потенциальном у</w:t>
      </w:r>
      <w:r w:rsidR="003B0649" w:rsidRPr="00C70A62">
        <w:rPr>
          <w:rStyle w:val="FontStyle128"/>
          <w:rFonts w:eastAsiaTheme="majorEastAsia"/>
          <w:sz w:val="24"/>
          <w:szCs w:val="24"/>
        </w:rPr>
        <w:t xml:space="preserve">частнике </w:t>
      </w:r>
      <w:r w:rsidR="00E8142F">
        <w:rPr>
          <w:rStyle w:val="FontStyle128"/>
          <w:rFonts w:eastAsiaTheme="majorEastAsia"/>
          <w:sz w:val="24"/>
          <w:szCs w:val="24"/>
        </w:rPr>
        <w:t>закупки</w:t>
      </w:r>
      <w:r w:rsidR="003B0649" w:rsidRPr="00C70A62">
        <w:rPr>
          <w:rStyle w:val="FontStyle128"/>
          <w:rFonts w:eastAsiaTheme="majorEastAsia"/>
          <w:sz w:val="24"/>
          <w:szCs w:val="24"/>
        </w:rPr>
        <w:t xml:space="preserve"> в реестре недобросовестных поставщиков, предусмотренном </w:t>
      </w:r>
      <w:r w:rsidR="00F5318F">
        <w:t>Федеральным законом от 21.07.2005 г. № 94-ФЗ «</w:t>
      </w:r>
      <w:r w:rsidR="00F5318F" w:rsidRPr="00AF0399">
        <w:t xml:space="preserve">О </w:t>
      </w:r>
      <w:r w:rsidR="00F5318F">
        <w:t xml:space="preserve">размещении заказов на поставки товаров, выполнение работ, оказание услуг для государственных или муниципальных нужд» и/или </w:t>
      </w:r>
      <w:r w:rsidR="00195449" w:rsidRPr="00C70A62">
        <w:rPr>
          <w:rStyle w:val="FontStyle128"/>
          <w:rFonts w:eastAsiaTheme="majorEastAsia"/>
          <w:sz w:val="24"/>
          <w:szCs w:val="24"/>
        </w:rPr>
        <w:t xml:space="preserve">в реестре недобросовестных поставщиков, предусмотренном </w:t>
      </w:r>
      <w:r w:rsidR="003B0649" w:rsidRPr="00C70A62">
        <w:rPr>
          <w:rStyle w:val="FontStyle128"/>
          <w:rFonts w:eastAsiaTheme="majorEastAsia"/>
          <w:sz w:val="24"/>
          <w:szCs w:val="24"/>
        </w:rPr>
        <w:t>Федеральным законом от 05.04.2013 г. № 44-ФЗ «О контрактной системе в сфере закупок товаров, работ, услуг для обеспечения государственных и муниципальных нужд</w:t>
      </w:r>
      <w:proofErr w:type="gramEnd"/>
      <w:r w:rsidR="003B0649" w:rsidRPr="00C70A62">
        <w:rPr>
          <w:rStyle w:val="FontStyle128"/>
          <w:rFonts w:eastAsiaTheme="majorEastAsia"/>
          <w:sz w:val="24"/>
          <w:szCs w:val="24"/>
        </w:rP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r w:rsidR="00C70A62" w:rsidRPr="00C70A62">
        <w:rPr>
          <w:rStyle w:val="FontStyle128"/>
          <w:rFonts w:eastAsiaTheme="majorEastAsia"/>
        </w:rPr>
        <w:t>.</w:t>
      </w:r>
    </w:p>
    <w:p w:rsidR="003C6E40" w:rsidRPr="002E2BE8" w:rsidRDefault="003C6E40" w:rsidP="00D9249A">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652C5A" w:rsidRPr="002E2BE8" w:rsidRDefault="00652C5A" w:rsidP="00D9249A">
      <w:pPr>
        <w:pStyle w:val="af8"/>
        <w:numPr>
          <w:ilvl w:val="3"/>
          <w:numId w:val="4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 не обращать внимание на мелкие недочеты и погрешности, которые не влияют на существо </w:t>
      </w:r>
      <w:proofErr w:type="gramStart"/>
      <w:r w:rsidRPr="002E2BE8">
        <w:t>заявки</w:t>
      </w:r>
      <w:proofErr w:type="gramEnd"/>
      <w:r w:rsidRPr="002E2BE8">
        <w:t xml:space="preserve"> на участие в </w:t>
      </w:r>
      <w:r w:rsidR="00E8142F">
        <w:t>закупке</w:t>
      </w:r>
      <w:r w:rsidR="00C41A89">
        <w:t>, а так же запросить у Участников закупки недостающие, нечитаемые или оформленные с ошибками</w:t>
      </w:r>
      <w:r w:rsidRPr="002E2BE8">
        <w:t xml:space="preserve">. </w:t>
      </w:r>
      <w:r w:rsidR="00350B76">
        <w:t>Закупочная</w:t>
      </w:r>
      <w:r w:rsidRPr="002E2BE8">
        <w:t xml:space="preserve"> комиссия с письменного согласия </w:t>
      </w:r>
      <w:r w:rsidR="006B149B">
        <w:t>Потенциального у</w:t>
      </w:r>
      <w:r w:rsidRPr="002E2BE8">
        <w:t>частника</w:t>
      </w:r>
      <w:r w:rsidR="00EA0498">
        <w:t>/</w:t>
      </w:r>
      <w:r w:rsidR="00761F19">
        <w:t>У</w:t>
      </w:r>
      <w:r w:rsidR="006B149B">
        <w:t>частника</w:t>
      </w:r>
      <w:r w:rsidRPr="002E2BE8">
        <w:t xml:space="preserve"> </w:t>
      </w:r>
      <w:r w:rsidR="00E8142F">
        <w:t>закупки</w:t>
      </w:r>
      <w:r w:rsidRPr="002E2BE8">
        <w:t xml:space="preserve"> может исправлять очевидные арифметические и грамматические ошибки.</w:t>
      </w:r>
    </w:p>
    <w:p w:rsidR="003C6E40" w:rsidRPr="002E2BE8" w:rsidRDefault="00C9526E" w:rsidP="00D9249A">
      <w:pPr>
        <w:pStyle w:val="af8"/>
        <w:numPr>
          <w:ilvl w:val="3"/>
          <w:numId w:val="4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w:t>
      </w:r>
      <w:r w:rsidR="003C6E40" w:rsidRPr="002E2BE8">
        <w:lastRenderedPageBreak/>
        <w:t xml:space="preserve">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D9249A">
      <w:pPr>
        <w:pStyle w:val="af8"/>
        <w:numPr>
          <w:ilvl w:val="3"/>
          <w:numId w:val="44"/>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D9249A">
      <w:pPr>
        <w:pStyle w:val="af8"/>
        <w:numPr>
          <w:ilvl w:val="3"/>
          <w:numId w:val="44"/>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такая закупка может быть признана состоявшейся.</w:t>
      </w:r>
    </w:p>
    <w:p w:rsidR="00F40A61" w:rsidRPr="002E2BE8" w:rsidRDefault="006B7306" w:rsidP="00D9249A">
      <w:pPr>
        <w:pStyle w:val="af8"/>
        <w:numPr>
          <w:ilvl w:val="2"/>
          <w:numId w:val="44"/>
        </w:numPr>
        <w:ind w:left="1134" w:hanging="1134"/>
        <w:contextualSpacing w:val="0"/>
        <w:jc w:val="both"/>
      </w:pPr>
      <w:r>
        <w:t>Оценочная стадия - п</w:t>
      </w:r>
      <w:r w:rsidR="00FC3312">
        <w:t>редварительное ранжирование</w:t>
      </w:r>
    </w:p>
    <w:p w:rsidR="00E43E1E" w:rsidRPr="002E2BE8" w:rsidRDefault="00350B76" w:rsidP="00D9249A">
      <w:pPr>
        <w:pStyle w:val="af8"/>
        <w:numPr>
          <w:ilvl w:val="3"/>
          <w:numId w:val="4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ранжирование по степени предпочтительности для Заказчика в соответствии с системой критериев оценки и сопоставлен</w:t>
      </w:r>
      <w:r w:rsidR="006F2B90">
        <w:t xml:space="preserve">ия </w:t>
      </w:r>
      <w:proofErr w:type="gramStart"/>
      <w:r w:rsidR="00544AC2">
        <w:t>указанными</w:t>
      </w:r>
      <w:proofErr w:type="gramEnd"/>
      <w:r w:rsidR="00544AC2">
        <w:t xml:space="preserve"> в разделе 9 «Руководство по экспертной оценке»</w:t>
      </w:r>
      <w:r w:rsidR="00532EA1">
        <w:t xml:space="preserve">. </w:t>
      </w:r>
      <w:proofErr w:type="gramStart"/>
      <w:r w:rsidR="00532EA1" w:rsidRPr="002E2BE8">
        <w:t xml:space="preserve">На основании результатов оценки заявок на участие в </w:t>
      </w:r>
      <w:r w:rsidR="00532EA1">
        <w:t>закупке</w:t>
      </w:r>
      <w:r w:rsidR="00532EA1" w:rsidRPr="002E2BE8">
        <w:t xml:space="preserve"> </w:t>
      </w:r>
      <w:r w:rsidR="00532EA1">
        <w:t>Закупочной</w:t>
      </w:r>
      <w:r w:rsidR="00532EA1" w:rsidRPr="002E2BE8">
        <w:t xml:space="preserve"> комиссией</w:t>
      </w:r>
      <w:r w:rsidR="00532EA1">
        <w:t xml:space="preserve"> </w:t>
      </w:r>
      <w:r w:rsidR="00532EA1" w:rsidRPr="002E2BE8">
        <w:t xml:space="preserve">каждой заявке на участие в </w:t>
      </w:r>
      <w:r w:rsidR="00532EA1">
        <w:t>закупке</w:t>
      </w:r>
      <w:proofErr w:type="gramEnd"/>
      <w:r w:rsidR="00532EA1"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532EA1">
        <w:t>закупке</w:t>
      </w:r>
      <w:r w:rsidR="00532EA1" w:rsidRPr="002E2BE8">
        <w:rPr>
          <w:b/>
          <w:bCs/>
          <w:i/>
          <w:iCs/>
        </w:rPr>
        <w:t xml:space="preserve">, </w:t>
      </w:r>
      <w:r w:rsidR="00532EA1" w:rsidRPr="002E2BE8">
        <w:t>которая набрала наибольшее количество баллов.</w:t>
      </w:r>
      <w:r w:rsidR="00532EA1">
        <w:t xml:space="preserve"> В случае последующего проведения переторжки первоначальное ранжирование является предварительным.</w:t>
      </w:r>
    </w:p>
    <w:p w:rsidR="00F40A61" w:rsidRPr="002D3FF6" w:rsidRDefault="002B7F2E" w:rsidP="00D9249A">
      <w:pPr>
        <w:pStyle w:val="af8"/>
        <w:numPr>
          <w:ilvl w:val="2"/>
          <w:numId w:val="44"/>
        </w:numPr>
        <w:ind w:left="1134" w:hanging="1134"/>
        <w:contextualSpacing w:val="0"/>
        <w:jc w:val="both"/>
        <w:rPr>
          <w:u w:val="single"/>
        </w:rPr>
      </w:pPr>
      <w:r w:rsidRPr="002D3FF6">
        <w:rPr>
          <w:u w:val="single"/>
        </w:rPr>
        <w:t>П</w:t>
      </w:r>
      <w:r w:rsidR="00F40A61" w:rsidRPr="002D3FF6">
        <w:rPr>
          <w:u w:val="single"/>
        </w:rPr>
        <w:t xml:space="preserve">роведение </w:t>
      </w:r>
      <w:r w:rsidR="009522E3">
        <w:rPr>
          <w:u w:val="single"/>
        </w:rPr>
        <w:t xml:space="preserve">процедуры </w:t>
      </w:r>
      <w:r w:rsidR="00F40A61" w:rsidRPr="002D3FF6">
        <w:rPr>
          <w:u w:val="single"/>
        </w:rPr>
        <w:t>переторжки</w:t>
      </w:r>
    </w:p>
    <w:p w:rsidR="00C41A89" w:rsidRPr="0043218B" w:rsidRDefault="00B86A44" w:rsidP="00D9249A">
      <w:pPr>
        <w:pStyle w:val="af8"/>
        <w:numPr>
          <w:ilvl w:val="3"/>
          <w:numId w:val="44"/>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D9249A">
      <w:pPr>
        <w:pStyle w:val="af8"/>
        <w:numPr>
          <w:ilvl w:val="3"/>
          <w:numId w:val="44"/>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D9249A">
      <w:pPr>
        <w:pStyle w:val="af8"/>
        <w:numPr>
          <w:ilvl w:val="3"/>
          <w:numId w:val="4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D9249A">
      <w:pPr>
        <w:pStyle w:val="af8"/>
        <w:numPr>
          <w:ilvl w:val="3"/>
          <w:numId w:val="44"/>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w:t>
      </w:r>
      <w:r>
        <w:lastRenderedPageBreak/>
        <w:t xml:space="preserve">представлять интересы Участников </w:t>
      </w:r>
      <w:r w:rsidR="00E8142F">
        <w:t>закупки</w:t>
      </w:r>
      <w:r>
        <w:t>.</w:t>
      </w:r>
    </w:p>
    <w:p w:rsidR="00B86A44" w:rsidRDefault="00B86A44" w:rsidP="00D9249A">
      <w:pPr>
        <w:pStyle w:val="af8"/>
        <w:numPr>
          <w:ilvl w:val="3"/>
          <w:numId w:val="4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D9249A">
      <w:pPr>
        <w:pStyle w:val="af8"/>
        <w:numPr>
          <w:ilvl w:val="3"/>
          <w:numId w:val="4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D9249A">
      <w:pPr>
        <w:pStyle w:val="af8"/>
        <w:numPr>
          <w:ilvl w:val="3"/>
          <w:numId w:val="44"/>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D9249A">
      <w:pPr>
        <w:pStyle w:val="af8"/>
        <w:numPr>
          <w:ilvl w:val="3"/>
          <w:numId w:val="44"/>
        </w:numPr>
        <w:ind w:left="1134" w:hanging="1134"/>
        <w:jc w:val="both"/>
      </w:pPr>
      <w:bookmarkStart w:id="217"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8" w:name="_Ref68456017"/>
      <w:bookmarkEnd w:id="217"/>
      <w:proofErr w:type="gramEnd"/>
    </w:p>
    <w:bookmarkEnd w:id="218"/>
    <w:p w:rsidR="00B86A44" w:rsidRDefault="00B86A44" w:rsidP="00D9249A">
      <w:pPr>
        <w:pStyle w:val="af8"/>
        <w:numPr>
          <w:ilvl w:val="3"/>
          <w:numId w:val="44"/>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D9249A">
      <w:pPr>
        <w:pStyle w:val="af8"/>
        <w:numPr>
          <w:ilvl w:val="3"/>
          <w:numId w:val="44"/>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D9249A">
      <w:pPr>
        <w:pStyle w:val="af8"/>
        <w:numPr>
          <w:ilvl w:val="3"/>
          <w:numId w:val="44"/>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На данной процедуре вскрытия имеют </w:t>
      </w:r>
      <w:r>
        <w:lastRenderedPageBreak/>
        <w:t xml:space="preserve">право присутствовать представители каждого из Участников </w:t>
      </w:r>
      <w:r w:rsidR="00E8142F">
        <w:t>закупки</w:t>
      </w:r>
      <w:r>
        <w:t>, своевременно представивших конверт с документом с новой (минимальной) ценой.</w:t>
      </w:r>
    </w:p>
    <w:p w:rsidR="00B86A44" w:rsidRDefault="00B86A44" w:rsidP="00D9249A">
      <w:pPr>
        <w:pStyle w:val="af8"/>
        <w:numPr>
          <w:ilvl w:val="3"/>
          <w:numId w:val="44"/>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D9249A">
      <w:pPr>
        <w:pStyle w:val="af8"/>
        <w:numPr>
          <w:ilvl w:val="3"/>
          <w:numId w:val="44"/>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D9249A">
      <w:pPr>
        <w:pStyle w:val="af8"/>
        <w:numPr>
          <w:ilvl w:val="3"/>
          <w:numId w:val="4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AD5926" w:rsidRPr="00AD5926" w:rsidRDefault="00AD5926" w:rsidP="00D9249A">
      <w:pPr>
        <w:pStyle w:val="af8"/>
        <w:numPr>
          <w:ilvl w:val="3"/>
          <w:numId w:val="44"/>
        </w:numPr>
        <w:ind w:left="1134" w:hanging="1134"/>
        <w:jc w:val="both"/>
      </w:pPr>
      <w:r w:rsidRPr="00C57A3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AD5926" w:rsidRPr="002E2BE8" w:rsidRDefault="00AD5926" w:rsidP="008622E6">
      <w:pPr>
        <w:pStyle w:val="af8"/>
        <w:ind w:left="1134"/>
        <w:contextualSpacing w:val="0"/>
        <w:jc w:val="both"/>
      </w:pPr>
    </w:p>
    <w:p w:rsidR="003C6E40" w:rsidRPr="00AD5926" w:rsidRDefault="00532EA1" w:rsidP="00D9249A">
      <w:pPr>
        <w:pStyle w:val="af8"/>
        <w:numPr>
          <w:ilvl w:val="2"/>
          <w:numId w:val="44"/>
        </w:numPr>
        <w:ind w:left="1134" w:hanging="1134"/>
        <w:contextualSpacing w:val="0"/>
        <w:jc w:val="both"/>
        <w:rPr>
          <w:u w:val="single"/>
        </w:rPr>
      </w:pPr>
      <w:r>
        <w:rPr>
          <w:u w:val="single"/>
        </w:rPr>
        <w:t>Оценочная стадия - окончательное ранжирование.</w:t>
      </w:r>
    </w:p>
    <w:p w:rsidR="003C6E40" w:rsidRPr="002E2BE8" w:rsidRDefault="00532EA1" w:rsidP="00D9249A">
      <w:pPr>
        <w:pStyle w:val="af8"/>
        <w:numPr>
          <w:ilvl w:val="3"/>
          <w:numId w:val="44"/>
        </w:numPr>
        <w:ind w:left="1134" w:hanging="1134"/>
        <w:contextualSpacing w:val="0"/>
        <w:jc w:val="both"/>
      </w:pPr>
      <w:r>
        <w:t>После проведенной переторжки Закупочная комиссия проводит окончательную о</w:t>
      </w:r>
      <w:r w:rsidRPr="002E2BE8">
        <w:t>ценк</w:t>
      </w:r>
      <w:r>
        <w:t>у</w:t>
      </w:r>
      <w:r w:rsidRPr="002E2BE8">
        <w:t xml:space="preserve"> и сопоставление заявок </w:t>
      </w:r>
      <w:proofErr w:type="gramStart"/>
      <w:r w:rsidRPr="002E2BE8">
        <w:t xml:space="preserve">на участие в </w:t>
      </w:r>
      <w:r>
        <w:t>закупке</w:t>
      </w:r>
      <w:r w:rsidRPr="002E2BE8">
        <w:t xml:space="preserve"> с учетом </w:t>
      </w:r>
      <w:r>
        <w:t xml:space="preserve">поступивших </w:t>
      </w:r>
      <w:r w:rsidRPr="002E2BE8">
        <w:t>предложений по переторжке в соответствии</w:t>
      </w:r>
      <w:proofErr w:type="gramEnd"/>
      <w:r w:rsidRPr="002E2BE8">
        <w:t xml:space="preserve"> с системой критериев оценки и сопоставления, указанными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D9249A">
      <w:pPr>
        <w:pStyle w:val="af8"/>
        <w:numPr>
          <w:ilvl w:val="3"/>
          <w:numId w:val="44"/>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591592" w:rsidRDefault="003C6E40" w:rsidP="00D9249A">
      <w:pPr>
        <w:pStyle w:val="af8"/>
        <w:numPr>
          <w:ilvl w:val="2"/>
          <w:numId w:val="44"/>
        </w:numPr>
        <w:ind w:left="1134" w:hanging="1134"/>
        <w:contextualSpacing w:val="0"/>
        <w:jc w:val="both"/>
        <w:rPr>
          <w:u w:val="single"/>
        </w:rPr>
      </w:pPr>
      <w:r w:rsidRPr="00591592">
        <w:rPr>
          <w:u w:val="single"/>
        </w:rPr>
        <w:t xml:space="preserve">Подведение итогов </w:t>
      </w:r>
      <w:r w:rsidR="00E8142F" w:rsidRPr="00591592">
        <w:rPr>
          <w:u w:val="single"/>
        </w:rPr>
        <w:t>закупки</w:t>
      </w:r>
      <w:r w:rsidRPr="00591592">
        <w:rPr>
          <w:u w:val="single"/>
        </w:rPr>
        <w:t xml:space="preserve">. Определение победителя </w:t>
      </w:r>
      <w:r w:rsidR="00E8142F" w:rsidRPr="00591592">
        <w:rPr>
          <w:u w:val="single"/>
        </w:rPr>
        <w:t>закупки</w:t>
      </w:r>
    </w:p>
    <w:p w:rsidR="003C6E40" w:rsidRPr="002E2BE8" w:rsidRDefault="003C6E40" w:rsidP="00D9249A">
      <w:pPr>
        <w:pStyle w:val="af8"/>
        <w:numPr>
          <w:ilvl w:val="3"/>
          <w:numId w:val="4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D9249A">
      <w:pPr>
        <w:pStyle w:val="af8"/>
        <w:numPr>
          <w:ilvl w:val="3"/>
          <w:numId w:val="44"/>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w:t>
      </w:r>
      <w:r w:rsidRPr="004D1F2F">
        <w:rPr>
          <w:bCs/>
          <w:kern w:val="32"/>
        </w:rPr>
        <w:lastRenderedPageBreak/>
        <w:t>предложений по степени предпочтительности.</w:t>
      </w:r>
    </w:p>
    <w:p w:rsidR="00B13CF5" w:rsidRDefault="00B13CF5" w:rsidP="00D9249A">
      <w:pPr>
        <w:pStyle w:val="af8"/>
        <w:numPr>
          <w:ilvl w:val="3"/>
          <w:numId w:val="44"/>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D9249A">
      <w:pPr>
        <w:pStyle w:val="af8"/>
        <w:numPr>
          <w:ilvl w:val="3"/>
          <w:numId w:val="44"/>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D9249A">
      <w:pPr>
        <w:pStyle w:val="af8"/>
        <w:numPr>
          <w:ilvl w:val="1"/>
          <w:numId w:val="44"/>
        </w:numPr>
        <w:ind w:left="1134" w:hanging="1134"/>
        <w:contextualSpacing w:val="0"/>
        <w:jc w:val="both"/>
        <w:outlineLvl w:val="1"/>
        <w:rPr>
          <w:b/>
        </w:rPr>
      </w:pPr>
      <w:bookmarkStart w:id="219" w:name="_Toc422210008"/>
      <w:bookmarkStart w:id="220" w:name="_Toc422226828"/>
      <w:bookmarkStart w:id="221"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9"/>
      <w:bookmarkEnd w:id="220"/>
      <w:bookmarkEnd w:id="221"/>
    </w:p>
    <w:p w:rsidR="00AA46C8" w:rsidRDefault="006D173C" w:rsidP="00D9249A">
      <w:pPr>
        <w:pStyle w:val="af8"/>
        <w:numPr>
          <w:ilvl w:val="2"/>
          <w:numId w:val="4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9539AF">
        <w:t>15</w:t>
      </w:r>
      <w:r w:rsidRPr="00C44F36">
        <w:t>)</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AA46C8">
        <w:t xml:space="preserve">Если победитель является </w:t>
      </w:r>
      <w:r w:rsidR="00AA46C8" w:rsidRPr="00297AA2">
        <w:t xml:space="preserve">участником Программы партнерства с субъектами малого и среднего предпринимательства, </w:t>
      </w:r>
      <w:r w:rsidR="00AA46C8">
        <w:t xml:space="preserve">то </w:t>
      </w:r>
      <w:r w:rsidR="00AA46C8" w:rsidRPr="00297AA2">
        <w:t xml:space="preserve">повторное предоставление </w:t>
      </w:r>
      <w:r w:rsidR="00AA46C8">
        <w:t xml:space="preserve">справки о цепочке собственников </w:t>
      </w:r>
      <w:r w:rsidR="00AA46C8" w:rsidRPr="00297AA2">
        <w:t xml:space="preserve"> (при отсутствии в н</w:t>
      </w:r>
      <w:r w:rsidR="00AA46C8">
        <w:t>ей</w:t>
      </w:r>
      <w:r w:rsidR="00AA46C8" w:rsidRPr="00297AA2">
        <w:t xml:space="preserve"> изменений)</w:t>
      </w:r>
      <w:r w:rsidR="00AA46C8">
        <w:t xml:space="preserve"> </w:t>
      </w:r>
      <w:r w:rsidR="00AA46C8" w:rsidRPr="00297AA2">
        <w:t xml:space="preserve">не требуется. </w:t>
      </w:r>
    </w:p>
    <w:p w:rsidR="006D173C" w:rsidRDefault="00104C73" w:rsidP="00D9249A">
      <w:pPr>
        <w:pStyle w:val="af8"/>
        <w:numPr>
          <w:ilvl w:val="2"/>
          <w:numId w:val="4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8A2E3D">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Default="006D173C" w:rsidP="00D9249A">
      <w:pPr>
        <w:pStyle w:val="af8"/>
        <w:numPr>
          <w:ilvl w:val="2"/>
          <w:numId w:val="4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71EA">
        <w:t>.</w:t>
      </w:r>
    </w:p>
    <w:p w:rsidR="000F71EA" w:rsidRPr="006D173C" w:rsidRDefault="000F71EA" w:rsidP="00AA46C8">
      <w:pPr>
        <w:jc w:val="both"/>
      </w:pPr>
    </w:p>
    <w:p w:rsidR="003C6E40" w:rsidRPr="002E2BE8" w:rsidRDefault="00AB1CCE" w:rsidP="00D9249A">
      <w:pPr>
        <w:pStyle w:val="af8"/>
        <w:numPr>
          <w:ilvl w:val="1"/>
          <w:numId w:val="44"/>
        </w:numPr>
        <w:ind w:left="1134" w:hanging="1134"/>
        <w:contextualSpacing w:val="0"/>
        <w:jc w:val="both"/>
        <w:outlineLvl w:val="1"/>
        <w:rPr>
          <w:b/>
        </w:rPr>
      </w:pPr>
      <w:bookmarkStart w:id="222" w:name="_Toc422210009"/>
      <w:bookmarkStart w:id="223" w:name="_Toc422226829"/>
      <w:bookmarkStart w:id="224"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2"/>
      <w:bookmarkEnd w:id="223"/>
      <w:bookmarkEnd w:id="224"/>
    </w:p>
    <w:p w:rsidR="00286EA3" w:rsidRDefault="00B13CF5" w:rsidP="00D9249A">
      <w:pPr>
        <w:pStyle w:val="af8"/>
        <w:numPr>
          <w:ilvl w:val="2"/>
          <w:numId w:val="4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24</w:t>
      </w:r>
      <w:r w:rsidR="00286EA3" w:rsidRPr="002E2BE8">
        <w:t xml:space="preserve"> </w:t>
      </w:r>
      <w:r w:rsidR="005978B6">
        <w:t>Извещения.</w:t>
      </w:r>
    </w:p>
    <w:p w:rsidR="00B13CF5" w:rsidRPr="002E2BE8" w:rsidRDefault="00FB6A4D" w:rsidP="00D9249A">
      <w:pPr>
        <w:pStyle w:val="af8"/>
        <w:numPr>
          <w:ilvl w:val="2"/>
          <w:numId w:val="44"/>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w:t>
      </w:r>
      <w:r w:rsidR="00B13CF5" w:rsidRPr="002E2BE8">
        <w:lastRenderedPageBreak/>
        <w:t>договор.</w:t>
      </w:r>
    </w:p>
    <w:p w:rsidR="00B13CF5" w:rsidRPr="002E2BE8" w:rsidRDefault="00B13CF5" w:rsidP="00D9249A">
      <w:pPr>
        <w:pStyle w:val="af8"/>
        <w:numPr>
          <w:ilvl w:val="2"/>
          <w:numId w:val="4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D9249A">
      <w:pPr>
        <w:pStyle w:val="af8"/>
        <w:numPr>
          <w:ilvl w:val="2"/>
          <w:numId w:val="44"/>
        </w:numPr>
        <w:ind w:left="1134" w:hanging="1134"/>
        <w:contextualSpacing w:val="0"/>
        <w:jc w:val="both"/>
      </w:pPr>
      <w:r w:rsidRPr="002E2BE8">
        <w:t xml:space="preserve">В случае уклонения Участника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несостоявш</w:t>
      </w:r>
      <w:r w:rsidR="000F71EA">
        <w:t>ей</w:t>
      </w:r>
      <w:r w:rsidRPr="002E2BE8">
        <w:t>ся.</w:t>
      </w:r>
    </w:p>
    <w:p w:rsidR="00B13CF5" w:rsidRPr="002E2BE8" w:rsidRDefault="00B13CF5" w:rsidP="00D9249A">
      <w:pPr>
        <w:pStyle w:val="af8"/>
        <w:numPr>
          <w:ilvl w:val="2"/>
          <w:numId w:val="44"/>
        </w:numPr>
        <w:ind w:left="1134" w:hanging="1134"/>
        <w:contextualSpacing w:val="0"/>
        <w:jc w:val="both"/>
      </w:pPr>
      <w:proofErr w:type="gramStart"/>
      <w:r w:rsidRPr="002E2BE8">
        <w:t xml:space="preserve">В случае если </w:t>
      </w:r>
      <w:r w:rsidR="00CE4D94">
        <w:t>закупка</w:t>
      </w:r>
      <w:r w:rsidR="00CE4D94" w:rsidRPr="002E2BE8">
        <w:t xml:space="preserve"> </w:t>
      </w:r>
      <w:r w:rsidRPr="002E2BE8">
        <w:t>признан</w:t>
      </w:r>
      <w:r w:rsidR="00CE4D94">
        <w:t>а</w:t>
      </w:r>
      <w:r w:rsidRPr="002E2BE8">
        <w:t xml:space="preserve"> </w:t>
      </w:r>
      <w:r w:rsidR="00CE4D94" w:rsidRPr="002E2BE8">
        <w:t>несостоявш</w:t>
      </w:r>
      <w:r w:rsidR="00CE4D94">
        <w:t>ей</w:t>
      </w:r>
      <w:r w:rsidR="00CE4D94" w:rsidRPr="002E2BE8">
        <w:t xml:space="preserve">ся </w:t>
      </w:r>
      <w:r w:rsidRPr="002E2BE8">
        <w:t xml:space="preserve">в связи с тем, что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1C3422">
        <w:t>З</w:t>
      </w:r>
      <w:r w:rsidR="00350B76">
        <w:t>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1C3422">
        <w:t>З</w:t>
      </w:r>
      <w:r w:rsidR="00350B76">
        <w:t>акупочной</w:t>
      </w:r>
      <w:r w:rsidRPr="002E2BE8">
        <w:t xml:space="preserve"> документации, Заказчик</w:t>
      </w:r>
      <w:r>
        <w:t xml:space="preserve"> </w:t>
      </w:r>
      <w:r w:rsidRPr="002E2BE8">
        <w:t>вправе заключ</w:t>
      </w:r>
      <w:r>
        <w:t>ить договор с</w:t>
      </w:r>
      <w:proofErr w:type="gramEnd"/>
      <w:r>
        <w:t xml:space="preserve"> таким У</w:t>
      </w:r>
      <w:r w:rsidRPr="002E2BE8">
        <w:t>частником. При этом 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rsidR="00B13CF5" w:rsidRPr="002E2BE8" w:rsidRDefault="00B13CF5" w:rsidP="00D9249A">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 xml:space="preserve">дней со дня размещения сайте, указанном в пункте 3 </w:t>
      </w:r>
      <w:r w:rsidR="005978B6">
        <w:t>Извещения</w:t>
      </w:r>
      <w:r w:rsidRPr="002E2BE8">
        <w:rPr>
          <w:rStyle w:val="FontStyle128"/>
          <w:sz w:val="24"/>
          <w:szCs w:val="24"/>
        </w:rPr>
        <w:t xml:space="preserve">, протокола </w:t>
      </w:r>
      <w:r w:rsidR="00532EA1">
        <w:rPr>
          <w:rStyle w:val="FontStyle128"/>
          <w:sz w:val="24"/>
          <w:szCs w:val="24"/>
        </w:rPr>
        <w:t>о признании закупки несостоявшейся</w:t>
      </w:r>
      <w:r w:rsidRPr="002E2BE8">
        <w:rPr>
          <w:rStyle w:val="FontStyle128"/>
          <w:sz w:val="24"/>
          <w:szCs w:val="24"/>
        </w:rPr>
        <w:t>.</w:t>
      </w:r>
    </w:p>
    <w:p w:rsidR="00B13CF5" w:rsidRDefault="00B13CF5" w:rsidP="00D9249A">
      <w:pPr>
        <w:pStyle w:val="af8"/>
        <w:numPr>
          <w:ilvl w:val="2"/>
          <w:numId w:val="4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D9249A">
      <w:pPr>
        <w:pStyle w:val="af8"/>
        <w:numPr>
          <w:ilvl w:val="1"/>
          <w:numId w:val="44"/>
        </w:numPr>
        <w:ind w:left="1134" w:hanging="1134"/>
        <w:contextualSpacing w:val="0"/>
        <w:outlineLvl w:val="1"/>
        <w:rPr>
          <w:b/>
        </w:rPr>
      </w:pPr>
      <w:bookmarkStart w:id="225" w:name="_Toc422210010"/>
      <w:bookmarkStart w:id="226" w:name="_Toc422226830"/>
      <w:bookmarkStart w:id="227" w:name="_Toc422244182"/>
      <w:r w:rsidRPr="002E2BE8">
        <w:rPr>
          <w:b/>
        </w:rPr>
        <w:t>Обеспечение исполнения договора</w:t>
      </w:r>
      <w:bookmarkEnd w:id="225"/>
      <w:bookmarkEnd w:id="226"/>
      <w:bookmarkEnd w:id="227"/>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D9249A">
      <w:pPr>
        <w:pStyle w:val="af8"/>
        <w:numPr>
          <w:ilvl w:val="2"/>
          <w:numId w:val="44"/>
        </w:numPr>
        <w:ind w:left="1134" w:hanging="1134"/>
        <w:contextualSpacing w:val="0"/>
        <w:jc w:val="both"/>
      </w:pPr>
      <w:r>
        <w:lastRenderedPageBreak/>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274141" w:rsidRPr="002E2BE8" w:rsidRDefault="00274141" w:rsidP="00274141">
      <w:pPr>
        <w:pStyle w:val="af8"/>
        <w:ind w:left="1134"/>
        <w:contextualSpacing w:val="0"/>
        <w:jc w:val="both"/>
      </w:pPr>
    </w:p>
    <w:p w:rsidR="00597AD3" w:rsidRPr="00B46027" w:rsidRDefault="00B46027" w:rsidP="00401210">
      <w:pPr>
        <w:pStyle w:val="1"/>
      </w:pPr>
      <w:bookmarkStart w:id="228" w:name="_Toc316294937"/>
      <w:bookmarkStart w:id="229" w:name="_Ref316334856"/>
      <w:bookmarkStart w:id="230"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8"/>
      <w:bookmarkEnd w:id="229"/>
      <w:r w:rsidR="00E8142F" w:rsidRPr="00B46027">
        <w:t>ЗАКУПКИ</w:t>
      </w:r>
      <w:bookmarkEnd w:id="230"/>
    </w:p>
    <w:p w:rsidR="00B46027" w:rsidRPr="002E2BE8" w:rsidRDefault="00B46027" w:rsidP="00B46027">
      <w:pPr>
        <w:pStyle w:val="af8"/>
        <w:ind w:left="567"/>
        <w:contextualSpacing w:val="0"/>
        <w:outlineLvl w:val="0"/>
        <w:rPr>
          <w:b/>
        </w:rPr>
      </w:pPr>
    </w:p>
    <w:p w:rsidR="00B13CF5" w:rsidRPr="00B46027" w:rsidRDefault="00B13CF5" w:rsidP="00D9249A">
      <w:pPr>
        <w:pStyle w:val="af8"/>
        <w:numPr>
          <w:ilvl w:val="1"/>
          <w:numId w:val="45"/>
        </w:numPr>
        <w:ind w:left="1134" w:hanging="1134"/>
        <w:outlineLvl w:val="1"/>
        <w:rPr>
          <w:b/>
        </w:rPr>
      </w:pPr>
      <w:bookmarkStart w:id="231" w:name="_Toc422210012"/>
      <w:bookmarkStart w:id="232" w:name="_Toc422226832"/>
      <w:bookmarkStart w:id="233" w:name="_Toc422244184"/>
      <w:bookmarkStart w:id="234" w:name="_Toc316294938"/>
      <w:r w:rsidRPr="00B46027">
        <w:rPr>
          <w:b/>
        </w:rPr>
        <w:t xml:space="preserve">Требование к правоспособности/дееспособности Участника </w:t>
      </w:r>
      <w:r w:rsidR="00E8142F" w:rsidRPr="00B46027">
        <w:rPr>
          <w:b/>
        </w:rPr>
        <w:t>закупки</w:t>
      </w:r>
      <w:bookmarkEnd w:id="231"/>
      <w:bookmarkEnd w:id="232"/>
      <w:bookmarkEnd w:id="233"/>
    </w:p>
    <w:p w:rsidR="00B13CF5" w:rsidRPr="00B13CF5" w:rsidRDefault="00B13CF5" w:rsidP="00D9249A">
      <w:pPr>
        <w:numPr>
          <w:ilvl w:val="2"/>
          <w:numId w:val="45"/>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D9249A">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D9249A">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D9249A">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D9249A">
      <w:pPr>
        <w:pStyle w:val="af8"/>
        <w:numPr>
          <w:ilvl w:val="1"/>
          <w:numId w:val="45"/>
        </w:numPr>
        <w:ind w:left="1134" w:hanging="1134"/>
        <w:outlineLvl w:val="1"/>
      </w:pPr>
      <w:bookmarkStart w:id="235" w:name="_Toc422210013"/>
      <w:bookmarkStart w:id="236" w:name="_Toc422226833"/>
      <w:bookmarkStart w:id="237"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5"/>
      <w:bookmarkEnd w:id="236"/>
      <w:bookmarkEnd w:id="237"/>
    </w:p>
    <w:p w:rsidR="00B13CF5" w:rsidRPr="00B13CF5" w:rsidRDefault="00B13CF5" w:rsidP="00D9249A">
      <w:pPr>
        <w:numPr>
          <w:ilvl w:val="2"/>
          <w:numId w:val="45"/>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D9249A">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D9249A">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D9249A">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D9249A">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D9249A">
      <w:pPr>
        <w:numPr>
          <w:ilvl w:val="1"/>
          <w:numId w:val="45"/>
        </w:numPr>
        <w:ind w:left="1134" w:hanging="1134"/>
        <w:outlineLvl w:val="1"/>
        <w:rPr>
          <w:b/>
        </w:rPr>
      </w:pPr>
      <w:bookmarkStart w:id="238" w:name="_Toc422210014"/>
      <w:bookmarkStart w:id="239" w:name="_Toc422226834"/>
      <w:bookmarkStart w:id="240" w:name="_Toc422244186"/>
      <w:r w:rsidRPr="00B13CF5">
        <w:rPr>
          <w:b/>
        </w:rPr>
        <w:t xml:space="preserve">Требования к квалификации Участника </w:t>
      </w:r>
      <w:r w:rsidR="00E8142F">
        <w:rPr>
          <w:b/>
        </w:rPr>
        <w:t>закупки</w:t>
      </w:r>
      <w:bookmarkEnd w:id="238"/>
      <w:bookmarkEnd w:id="239"/>
      <w:bookmarkEnd w:id="240"/>
    </w:p>
    <w:p w:rsidR="008F18FA" w:rsidRPr="002E2BE8" w:rsidRDefault="008F18FA" w:rsidP="00D9249A">
      <w:pPr>
        <w:pStyle w:val="af8"/>
        <w:numPr>
          <w:ilvl w:val="2"/>
          <w:numId w:val="45"/>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w:t>
      </w:r>
      <w:r w:rsidRPr="002E2BE8">
        <w:lastRenderedPageBreak/>
        <w:t>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D9249A">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D9249A">
      <w:pPr>
        <w:pStyle w:val="af8"/>
        <w:numPr>
          <w:ilvl w:val="1"/>
          <w:numId w:val="45"/>
        </w:numPr>
        <w:ind w:left="1134" w:hanging="1134"/>
        <w:contextualSpacing w:val="0"/>
        <w:outlineLvl w:val="1"/>
        <w:rPr>
          <w:b/>
        </w:rPr>
      </w:pPr>
      <w:bookmarkStart w:id="241" w:name="_Toc422210015"/>
      <w:bookmarkStart w:id="242" w:name="_Toc422226835"/>
      <w:bookmarkStart w:id="243" w:name="_Toc422244187"/>
      <w:r w:rsidRPr="00207417">
        <w:rPr>
          <w:b/>
        </w:rPr>
        <w:t xml:space="preserve">Требования к деловой репутации Участника </w:t>
      </w:r>
      <w:r w:rsidR="00E8142F">
        <w:rPr>
          <w:b/>
        </w:rPr>
        <w:t>закупки</w:t>
      </w:r>
      <w:bookmarkEnd w:id="241"/>
      <w:bookmarkEnd w:id="242"/>
      <w:bookmarkEnd w:id="243"/>
    </w:p>
    <w:p w:rsidR="00841680" w:rsidRPr="0003284E" w:rsidRDefault="00841680" w:rsidP="00D9249A">
      <w:pPr>
        <w:pStyle w:val="af8"/>
        <w:numPr>
          <w:ilvl w:val="2"/>
          <w:numId w:val="45"/>
        </w:numPr>
        <w:ind w:left="1134" w:hanging="1134"/>
        <w:outlineLvl w:val="1"/>
        <w:rPr>
          <w:b/>
        </w:rPr>
      </w:pPr>
      <w:proofErr w:type="gramStart"/>
      <w:r w:rsidRPr="0003284E">
        <w:rPr>
          <w:b/>
        </w:rPr>
        <w:t>Стоп-факторы</w:t>
      </w:r>
      <w:proofErr w:type="gramEnd"/>
      <w:r w:rsidRPr="0003284E">
        <w:rPr>
          <w:b/>
        </w:rPr>
        <w:t>:</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D9249A">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D9249A">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D9249A">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D9249A">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841680" w:rsidRPr="00A35211" w:rsidRDefault="00841680" w:rsidP="00D9249A">
      <w:pPr>
        <w:pStyle w:val="Style23"/>
        <w:widowControl/>
        <w:numPr>
          <w:ilvl w:val="0"/>
          <w:numId w:val="4"/>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D9249A">
      <w:pPr>
        <w:pStyle w:val="Style23"/>
        <w:widowControl/>
        <w:numPr>
          <w:ilvl w:val="2"/>
          <w:numId w:val="45"/>
        </w:numPr>
        <w:tabs>
          <w:tab w:val="left" w:pos="1701"/>
        </w:tabs>
        <w:spacing w:line="240" w:lineRule="auto"/>
        <w:ind w:left="1134" w:right="58" w:hanging="1134"/>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D9249A">
      <w:pPr>
        <w:pStyle w:val="Style23"/>
        <w:widowControl/>
        <w:numPr>
          <w:ilvl w:val="0"/>
          <w:numId w:val="4"/>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w:t>
      </w:r>
      <w:proofErr w:type="spellStart"/>
      <w:r w:rsidRPr="00130357">
        <w:rPr>
          <w:rStyle w:val="FontStyle128"/>
          <w:sz w:val="24"/>
          <w:szCs w:val="24"/>
        </w:rPr>
        <w:t>Интер</w:t>
      </w:r>
      <w:proofErr w:type="spellEnd"/>
      <w:r w:rsidRPr="00130357">
        <w:rPr>
          <w:rStyle w:val="FontStyle128"/>
          <w:sz w:val="24"/>
          <w:szCs w:val="24"/>
        </w:rPr>
        <w:t xml:space="preserve"> РАО»</w:t>
      </w:r>
      <w:r>
        <w:rPr>
          <w:rStyle w:val="FontStyle128"/>
          <w:sz w:val="24"/>
          <w:szCs w:val="24"/>
        </w:rPr>
        <w:t>;</w:t>
      </w:r>
    </w:p>
    <w:p w:rsidR="00841680" w:rsidRDefault="00841680" w:rsidP="00D9249A">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841680" w:rsidRDefault="00841680" w:rsidP="00D9249A">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D9249A">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D9249A">
      <w:pPr>
        <w:pStyle w:val="Style23"/>
        <w:widowControl/>
        <w:numPr>
          <w:ilvl w:val="0"/>
          <w:numId w:val="4"/>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C70023">
        <w:rPr>
          <w:rStyle w:val="FontStyle128"/>
          <w:sz w:val="24"/>
          <w:szCs w:val="24"/>
        </w:rPr>
        <w:t>Извещения</w:t>
      </w:r>
      <w:r>
        <w:rPr>
          <w:rStyle w:val="FontStyle128"/>
          <w:sz w:val="24"/>
          <w:szCs w:val="24"/>
        </w:rPr>
        <w:t>;</w:t>
      </w:r>
    </w:p>
    <w:p w:rsidR="00841680" w:rsidRDefault="00841680" w:rsidP="00D9249A">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D9249A">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lastRenderedPageBreak/>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D9249A">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D9249A">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D9249A">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841680">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D9249A">
      <w:pPr>
        <w:pStyle w:val="Style39"/>
        <w:widowControl/>
        <w:numPr>
          <w:ilvl w:val="1"/>
          <w:numId w:val="52"/>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6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D9249A">
      <w:pPr>
        <w:pStyle w:val="Style39"/>
        <w:widowControl/>
        <w:numPr>
          <w:ilvl w:val="1"/>
          <w:numId w:val="52"/>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4" w:name="_Toc422244188"/>
      <w:r w:rsidRPr="003E3CC7">
        <w:t xml:space="preserve">Раздел 6. </w:t>
      </w:r>
      <w:r w:rsidR="00C05C28" w:rsidRPr="003E3CC7">
        <w:t xml:space="preserve">ТРЕБОВАНИЯ К ЗАЯВКЕ </w:t>
      </w:r>
      <w:r w:rsidR="00BD25B5" w:rsidRPr="003E3CC7">
        <w:t xml:space="preserve">НА УЧАСТИЕ В </w:t>
      </w:r>
      <w:bookmarkEnd w:id="234"/>
      <w:r w:rsidR="00E8142F" w:rsidRPr="003E3CC7">
        <w:t>ЗАКУПКЕ</w:t>
      </w:r>
      <w:bookmarkEnd w:id="244"/>
    </w:p>
    <w:p w:rsidR="008962ED" w:rsidRPr="003E3CC7" w:rsidRDefault="008962ED" w:rsidP="003E3CC7">
      <w:pPr>
        <w:outlineLvl w:val="0"/>
        <w:rPr>
          <w:b/>
        </w:rPr>
      </w:pPr>
    </w:p>
    <w:p w:rsidR="00EC574E" w:rsidRPr="003E3CC7" w:rsidRDefault="00EC574E" w:rsidP="00D9249A">
      <w:pPr>
        <w:pStyle w:val="af8"/>
        <w:numPr>
          <w:ilvl w:val="1"/>
          <w:numId w:val="47"/>
        </w:numPr>
        <w:ind w:left="1134" w:hanging="1134"/>
        <w:outlineLvl w:val="1"/>
        <w:rPr>
          <w:b/>
        </w:rPr>
      </w:pPr>
      <w:bookmarkStart w:id="245" w:name="_Ref316333450"/>
      <w:bookmarkStart w:id="246" w:name="_Toc422210017"/>
      <w:bookmarkStart w:id="247" w:name="_Toc422226837"/>
      <w:bookmarkStart w:id="248" w:name="_Toc422244189"/>
      <w:r w:rsidRPr="003E3CC7">
        <w:rPr>
          <w:b/>
        </w:rPr>
        <w:t xml:space="preserve">Общие требования к заявке на участие в </w:t>
      </w:r>
      <w:bookmarkEnd w:id="245"/>
      <w:r w:rsidR="00E8142F" w:rsidRPr="003E3CC7">
        <w:rPr>
          <w:b/>
        </w:rPr>
        <w:t>закупке</w:t>
      </w:r>
      <w:bookmarkEnd w:id="246"/>
      <w:bookmarkEnd w:id="247"/>
      <w:bookmarkEnd w:id="248"/>
    </w:p>
    <w:p w:rsidR="00597AD3" w:rsidRPr="002E2BE8" w:rsidRDefault="00597AD3" w:rsidP="00D9249A">
      <w:pPr>
        <w:pStyle w:val="af8"/>
        <w:numPr>
          <w:ilvl w:val="2"/>
          <w:numId w:val="47"/>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D9249A">
      <w:pPr>
        <w:pStyle w:val="af8"/>
        <w:numPr>
          <w:ilvl w:val="2"/>
          <w:numId w:val="47"/>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D9249A">
      <w:pPr>
        <w:pStyle w:val="af8"/>
        <w:numPr>
          <w:ilvl w:val="2"/>
          <w:numId w:val="47"/>
        </w:numPr>
        <w:ind w:left="1134" w:hanging="1134"/>
        <w:contextualSpacing w:val="0"/>
        <w:jc w:val="both"/>
      </w:pPr>
      <w:bookmarkStart w:id="249"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9"/>
    </w:p>
    <w:p w:rsidR="00597AD3" w:rsidRPr="002E2BE8" w:rsidRDefault="00597AD3" w:rsidP="00D9249A">
      <w:pPr>
        <w:pStyle w:val="af8"/>
        <w:numPr>
          <w:ilvl w:val="2"/>
          <w:numId w:val="47"/>
        </w:numPr>
        <w:ind w:left="1134" w:hanging="1134"/>
        <w:contextualSpacing w:val="0"/>
        <w:jc w:val="both"/>
      </w:pPr>
      <w:bookmarkStart w:id="250"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50"/>
    </w:p>
    <w:p w:rsidR="00597AD3" w:rsidRPr="002E2BE8" w:rsidRDefault="00380B22" w:rsidP="00D9249A">
      <w:pPr>
        <w:pStyle w:val="af8"/>
        <w:numPr>
          <w:ilvl w:val="2"/>
          <w:numId w:val="47"/>
        </w:numPr>
        <w:ind w:left="1134" w:hanging="1134"/>
        <w:contextualSpacing w:val="0"/>
        <w:jc w:val="both"/>
      </w:pPr>
      <w:r w:rsidRPr="002E2BE8">
        <w:lastRenderedPageBreak/>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D9249A">
      <w:pPr>
        <w:pStyle w:val="af8"/>
        <w:numPr>
          <w:ilvl w:val="2"/>
          <w:numId w:val="47"/>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D9249A">
      <w:pPr>
        <w:pStyle w:val="af8"/>
        <w:numPr>
          <w:ilvl w:val="2"/>
          <w:numId w:val="47"/>
        </w:numPr>
        <w:ind w:left="1134" w:hanging="1134"/>
        <w:contextualSpacing w:val="0"/>
        <w:jc w:val="both"/>
      </w:pPr>
      <w:bookmarkStart w:id="251" w:name="_Ref216690276"/>
      <w:bookmarkStart w:id="252"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1"/>
    </w:p>
    <w:p w:rsidR="00B907D0" w:rsidRPr="002E2BE8" w:rsidRDefault="00B907D0" w:rsidP="00D9249A">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D9249A">
      <w:pPr>
        <w:pStyle w:val="af8"/>
        <w:numPr>
          <w:ilvl w:val="2"/>
          <w:numId w:val="47"/>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52"/>
    <w:p w:rsidR="00B907D0" w:rsidRPr="002E2BE8" w:rsidRDefault="00EC574E" w:rsidP="00D9249A">
      <w:pPr>
        <w:pStyle w:val="af8"/>
        <w:numPr>
          <w:ilvl w:val="2"/>
          <w:numId w:val="47"/>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D9249A">
      <w:pPr>
        <w:pStyle w:val="af8"/>
        <w:numPr>
          <w:ilvl w:val="2"/>
          <w:numId w:val="47"/>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C41A89" w:rsidRPr="000D68A8" w:rsidRDefault="00C41A89" w:rsidP="00D9249A">
      <w:pPr>
        <w:pStyle w:val="af8"/>
        <w:numPr>
          <w:ilvl w:val="1"/>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отдельном файле, наименование </w:t>
      </w:r>
      <w:r w:rsidRPr="00CF47E1">
        <w:t xml:space="preserve">файла должно содержать </w:t>
      </w:r>
      <w:r w:rsidRPr="00CF47E1">
        <w:lastRenderedPageBreak/>
        <w:t>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xml:space="preserve">. 1), 10), 17) п. 6.3.1. и </w:t>
      </w:r>
      <w:proofErr w:type="spellStart"/>
      <w:r w:rsidRPr="00C41A89">
        <w:t>пп</w:t>
      </w:r>
      <w:proofErr w:type="spellEnd"/>
      <w:r w:rsidRPr="00C41A89">
        <w:t>. в) п. 6.1</w:t>
      </w:r>
      <w:r w:rsidR="004F2375">
        <w:t>1</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C41A89" w:rsidRDefault="00C41A89" w:rsidP="007751DD">
      <w:pPr>
        <w:ind w:left="1134"/>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3667F6" w:rsidRDefault="003667F6" w:rsidP="003667F6">
      <w:pPr>
        <w:jc w:val="both"/>
      </w:pPr>
    </w:p>
    <w:p w:rsidR="003667F6" w:rsidRPr="002E2BE8" w:rsidRDefault="003667F6" w:rsidP="003667F6">
      <w:pPr>
        <w:jc w:val="both"/>
      </w:pPr>
    </w:p>
    <w:p w:rsidR="009944E5" w:rsidRDefault="00EC574E" w:rsidP="00D9249A">
      <w:pPr>
        <w:pStyle w:val="af8"/>
        <w:numPr>
          <w:ilvl w:val="1"/>
          <w:numId w:val="47"/>
        </w:numPr>
        <w:ind w:left="1134" w:hanging="1134"/>
        <w:contextualSpacing w:val="0"/>
        <w:outlineLvl w:val="1"/>
        <w:rPr>
          <w:b/>
        </w:rPr>
      </w:pPr>
      <w:bookmarkStart w:id="253" w:name="_Toc422210018"/>
      <w:bookmarkStart w:id="254" w:name="_Toc422226838"/>
      <w:bookmarkStart w:id="255" w:name="_Toc422244190"/>
      <w:r w:rsidRPr="002E2BE8">
        <w:rPr>
          <w:b/>
        </w:rPr>
        <w:t xml:space="preserve">Требования к документам, подтверждающим соответствие Участника </w:t>
      </w:r>
      <w:r w:rsidR="00E8142F">
        <w:rPr>
          <w:b/>
        </w:rPr>
        <w:t>закупки</w:t>
      </w:r>
      <w:bookmarkEnd w:id="253"/>
      <w:bookmarkEnd w:id="254"/>
      <w:bookmarkEnd w:id="255"/>
    </w:p>
    <w:p w:rsidR="003667F6" w:rsidRPr="002E2BE8" w:rsidRDefault="003667F6" w:rsidP="003667F6">
      <w:pPr>
        <w:pStyle w:val="af8"/>
        <w:ind w:left="1134"/>
        <w:contextualSpacing w:val="0"/>
        <w:outlineLvl w:val="1"/>
        <w:rPr>
          <w:b/>
        </w:rPr>
      </w:pPr>
    </w:p>
    <w:p w:rsidR="00EA78E1" w:rsidRDefault="00B13CF5" w:rsidP="00D9249A">
      <w:pPr>
        <w:pStyle w:val="af8"/>
        <w:numPr>
          <w:ilvl w:val="2"/>
          <w:numId w:val="47"/>
        </w:numPr>
        <w:ind w:left="1134" w:hanging="1134"/>
        <w:jc w:val="both"/>
      </w:pPr>
      <w:bookmarkStart w:id="256"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6"/>
    </w:p>
    <w:p w:rsidR="003667F6" w:rsidRDefault="003667F6" w:rsidP="003667F6">
      <w:pPr>
        <w:pStyle w:val="af8"/>
        <w:ind w:left="1134"/>
        <w:jc w:val="both"/>
      </w:pPr>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8F19B8" w:rsidRDefault="00EA5AF8" w:rsidP="00F26EA7">
            <w:pPr>
              <w:spacing w:before="120" w:after="120"/>
              <w:jc w:val="center"/>
              <w:rPr>
                <w:b/>
                <w:snapToGrid w:val="0"/>
                <w:color w:val="000000"/>
                <w:sz w:val="20"/>
                <w:szCs w:val="20"/>
              </w:rPr>
            </w:pPr>
            <w:r w:rsidRPr="008F19B8">
              <w:rPr>
                <w:b/>
                <w:snapToGrid w:val="0"/>
                <w:color w:val="00000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8F19B8" w:rsidRDefault="00C14995" w:rsidP="00F26EA7">
            <w:pPr>
              <w:spacing w:before="120" w:after="120"/>
              <w:jc w:val="center"/>
              <w:rPr>
                <w:b/>
                <w:snapToGrid w:val="0"/>
                <w:color w:val="000000"/>
                <w:sz w:val="16"/>
                <w:szCs w:val="16"/>
              </w:rPr>
            </w:pPr>
          </w:p>
        </w:tc>
      </w:tr>
      <w:tr w:rsidR="00C14995" w:rsidRPr="00921675" w:rsidTr="009F6D4A">
        <w:tc>
          <w:tcPr>
            <w:tcW w:w="9748" w:type="dxa"/>
            <w:gridSpan w:val="6"/>
            <w:shd w:val="clear" w:color="auto" w:fill="D9D9D9" w:themeFill="background1" w:themeFillShade="D9"/>
          </w:tcPr>
          <w:p w:rsidR="00C14995" w:rsidRPr="008F19B8" w:rsidRDefault="00A3004E" w:rsidP="00F26EA7">
            <w:pPr>
              <w:spacing w:after="60"/>
              <w:jc w:val="center"/>
              <w:rPr>
                <w:b/>
                <w:snapToGrid w:val="0"/>
                <w:color w:val="000000"/>
                <w:sz w:val="20"/>
                <w:szCs w:val="20"/>
              </w:rPr>
            </w:pPr>
            <w:r w:rsidRPr="008F19B8">
              <w:rPr>
                <w:b/>
                <w:snapToGrid w:val="0"/>
                <w:color w:val="000000"/>
                <w:sz w:val="20"/>
                <w:szCs w:val="20"/>
              </w:rPr>
              <w:t>П</w:t>
            </w:r>
            <w:r w:rsidR="00C14995" w:rsidRPr="008F19B8">
              <w:rPr>
                <w:b/>
                <w:snapToGrid w:val="0"/>
                <w:color w:val="000000"/>
                <w:sz w:val="20"/>
                <w:szCs w:val="20"/>
              </w:rPr>
              <w:t xml:space="preserve">равоустанавливающие </w:t>
            </w:r>
            <w:r w:rsidRPr="008F19B8">
              <w:rPr>
                <w:b/>
                <w:snapToGrid w:val="0"/>
                <w:color w:val="000000"/>
                <w:sz w:val="20"/>
                <w:szCs w:val="20"/>
              </w:rPr>
              <w:t xml:space="preserve">и организационные </w:t>
            </w:r>
            <w:r w:rsidR="00C14995" w:rsidRPr="008F19B8">
              <w:rPr>
                <w:b/>
                <w:snapToGrid w:val="0"/>
                <w:color w:val="000000"/>
                <w:sz w:val="20"/>
                <w:szCs w:val="20"/>
              </w:rPr>
              <w:t>документы:</w:t>
            </w:r>
          </w:p>
        </w:tc>
      </w:tr>
      <w:tr w:rsidR="00AE232E" w:rsidRPr="00921675" w:rsidTr="00FD080A">
        <w:trPr>
          <w:trHeight w:val="1200"/>
        </w:trPr>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57A36" w:rsidP="00562935">
            <w:pPr>
              <w:spacing w:after="60"/>
              <w:jc w:val="both"/>
              <w:rPr>
                <w:snapToGrid w:val="0"/>
                <w:color w:val="000000"/>
                <w:sz w:val="16"/>
                <w:szCs w:val="16"/>
              </w:rPr>
            </w:pPr>
            <w:r w:rsidRPr="008F19B8">
              <w:rPr>
                <w:snapToGrid w:val="0"/>
                <w:color w:val="000000"/>
                <w:sz w:val="16"/>
                <w:szCs w:val="16"/>
              </w:rPr>
              <w:t xml:space="preserve">Выписка должна содержать последние изменения в реестре, при этом дата выдачи не должна превышать 30 дней до истечения срока окончания приема заявок </w:t>
            </w:r>
            <w:r>
              <w:rPr>
                <w:rStyle w:val="aff7"/>
                <w:snapToGrid w:val="0"/>
                <w:color w:val="000000"/>
                <w:sz w:val="16"/>
                <w:szCs w:val="16"/>
              </w:rPr>
              <w:footnoteReference w:id="1"/>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sz w:val="16"/>
                <w:szCs w:val="16"/>
              </w:rPr>
            </w:pPr>
            <w:r w:rsidRPr="008F19B8">
              <w:rPr>
                <w:snapToGrid w:val="0"/>
                <w:sz w:val="16"/>
                <w:szCs w:val="16"/>
              </w:rPr>
              <w:t>Если зарегистрировано до 01.07.2002</w:t>
            </w:r>
            <w:r w:rsidR="00BD40E1" w:rsidRPr="008F19B8">
              <w:rPr>
                <w:snapToGrid w:val="0"/>
                <w:sz w:val="16"/>
                <w:szCs w:val="16"/>
              </w:rPr>
              <w:t>.</w:t>
            </w:r>
          </w:p>
          <w:p w:rsidR="00BD40E1" w:rsidRPr="008F19B8" w:rsidRDefault="00BF539E" w:rsidP="006B56AB">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DC0E80">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C82C33">
              <w:rPr>
                <w:snapToGrid w:val="0"/>
                <w:color w:val="FF0000"/>
                <w:sz w:val="16"/>
                <w:szCs w:val="16"/>
              </w:rPr>
              <w:t xml:space="preserve"> и нет изменений.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lastRenderedPageBreak/>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6B56AB">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70023" w:rsidRPr="008F19B8" w:rsidRDefault="00C70023" w:rsidP="00C70023">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C70023" w:rsidRPr="008F19B8" w:rsidRDefault="00C70023" w:rsidP="00C70023">
            <w:pPr>
              <w:spacing w:after="60"/>
              <w:jc w:val="both"/>
              <w:rPr>
                <w:snapToGrid w:val="0"/>
                <w:sz w:val="16"/>
                <w:szCs w:val="16"/>
              </w:rPr>
            </w:pPr>
            <w:r w:rsidRPr="008F19B8">
              <w:rPr>
                <w:snapToGrid w:val="0"/>
                <w:sz w:val="16"/>
                <w:szCs w:val="16"/>
              </w:rPr>
              <w:t>Не требуется для товариществ.</w:t>
            </w:r>
          </w:p>
          <w:p w:rsidR="00C70023" w:rsidRPr="007813C6" w:rsidRDefault="00C70023" w:rsidP="00C7002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17FBA" w:rsidRPr="008F19B8" w:rsidRDefault="00C70023" w:rsidP="00C70023">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и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70023" w:rsidRPr="007813C6" w:rsidRDefault="00C70023" w:rsidP="00C7002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60C41" w:rsidRPr="008F19B8" w:rsidRDefault="00C70023" w:rsidP="00C70023">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8754B8">
              <w:rPr>
                <w:snapToGrid w:val="0"/>
                <w:color w:val="FF0000"/>
                <w:sz w:val="16"/>
                <w:szCs w:val="16"/>
              </w:rPr>
              <w:t xml:space="preserve"> и нет изменений</w:t>
            </w:r>
            <w:r>
              <w:rPr>
                <w:snapToGrid w:val="0"/>
                <w:color w:val="FF0000"/>
                <w:sz w:val="16"/>
                <w:szCs w:val="16"/>
              </w:rPr>
              <w:t>.</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70023" w:rsidRPr="007813C6" w:rsidRDefault="00C70023" w:rsidP="00C7002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16453E" w:rsidRPr="008F19B8" w:rsidRDefault="00C70023" w:rsidP="00C70023">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8F19B8" w:rsidRDefault="00923185" w:rsidP="00923185">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FB137A" w:rsidRPr="008F19B8" w:rsidRDefault="00BF539E" w:rsidP="003C3E80">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1C5619">
              <w:rPr>
                <w:color w:val="FF0000"/>
              </w:rPr>
              <w:t xml:space="preserve"> </w:t>
            </w:r>
            <w:r w:rsidRPr="001C5619">
              <w:rPr>
                <w:snapToGrid w:val="0"/>
                <w:color w:val="FF0000"/>
                <w:sz w:val="16"/>
                <w:szCs w:val="16"/>
              </w:rPr>
              <w:t>нет изменений по единоличному исполнительному органу.  Если нет изменений по единоличному исполнительному органу,</w:t>
            </w:r>
            <w:r w:rsidRPr="001C5619">
              <w:rPr>
                <w:color w:val="FF0000"/>
              </w:rPr>
              <w:t xml:space="preserve"> </w:t>
            </w:r>
            <w:r w:rsidRPr="001C5619">
              <w:rPr>
                <w:snapToGrid w:val="0"/>
                <w:color w:val="FF0000"/>
                <w:sz w:val="16"/>
                <w:szCs w:val="16"/>
              </w:rPr>
              <w:lastRenderedPageBreak/>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lastRenderedPageBreak/>
              <w:t>9</w:t>
            </w:r>
          </w:p>
        </w:tc>
        <w:tc>
          <w:tcPr>
            <w:tcW w:w="3402" w:type="dxa"/>
            <w:shd w:val="clear" w:color="auto" w:fill="D9D9D9" w:themeFill="background1" w:themeFillShade="D9"/>
          </w:tcPr>
          <w:p w:rsidR="00C14995" w:rsidRPr="00066461" w:rsidRDefault="00C14995" w:rsidP="008E40AD">
            <w:pPr>
              <w:spacing w:after="60"/>
              <w:jc w:val="both"/>
              <w:rPr>
                <w:snapToGrid w:val="0"/>
                <w:color w:val="000000"/>
                <w:sz w:val="16"/>
                <w:szCs w:val="16"/>
              </w:rPr>
            </w:pPr>
            <w:r w:rsidRPr="00066461">
              <w:rPr>
                <w:snapToGrid w:val="0"/>
                <w:color w:val="000000"/>
                <w:sz w:val="16"/>
                <w:szCs w:val="16"/>
              </w:rPr>
              <w:t xml:space="preserve">Разрешение эмиграционной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255ED8">
            <w:pPr>
              <w:spacing w:after="60"/>
              <w:jc w:val="both"/>
              <w:rPr>
                <w:snapToGrid w:val="0"/>
                <w:color w:val="000000"/>
                <w:sz w:val="16"/>
                <w:szCs w:val="16"/>
              </w:rPr>
            </w:pPr>
            <w:r w:rsidRPr="008F19B8">
              <w:rPr>
                <w:snapToGrid w:val="0"/>
                <w:color w:val="000000"/>
                <w:sz w:val="16"/>
                <w:szCs w:val="16"/>
              </w:rPr>
              <w:t xml:space="preserve">Для иностранцев и лицам без российского гражданства (если указанное лицо является </w:t>
            </w:r>
            <w:r w:rsidR="00255ED8" w:rsidRPr="008F19B8">
              <w:rPr>
                <w:snapToGrid w:val="0"/>
                <w:color w:val="000000"/>
                <w:sz w:val="16"/>
                <w:szCs w:val="16"/>
              </w:rPr>
              <w:t>единоличным исполнительным органом</w:t>
            </w:r>
            <w:r w:rsidRPr="008F19B8">
              <w:rPr>
                <w:snapToGrid w:val="0"/>
                <w:color w:val="000000"/>
                <w:sz w:val="16"/>
                <w:szCs w:val="16"/>
              </w:rPr>
              <w:t>)</w:t>
            </w:r>
          </w:p>
        </w:tc>
      </w:tr>
      <w:tr w:rsidR="007A3D02" w:rsidRPr="00921675" w:rsidTr="00C4675F">
        <w:tc>
          <w:tcPr>
            <w:tcW w:w="568" w:type="dxa"/>
            <w:shd w:val="clear" w:color="auto" w:fill="D9D9D9" w:themeFill="background1" w:themeFillShade="D9"/>
          </w:tcPr>
          <w:p w:rsidR="000F472D" w:rsidRPr="0003284E" w:rsidRDefault="00DC60A5" w:rsidP="00C14995">
            <w:pPr>
              <w:spacing w:after="60"/>
              <w:jc w:val="center"/>
              <w:rPr>
                <w:snapToGrid w:val="0"/>
                <w:color w:val="000000"/>
                <w:sz w:val="16"/>
                <w:szCs w:val="16"/>
              </w:rPr>
            </w:pPr>
            <w:r w:rsidRPr="0003284E">
              <w:rPr>
                <w:snapToGrid w:val="0"/>
                <w:color w:val="000000"/>
                <w:sz w:val="16"/>
                <w:szCs w:val="16"/>
              </w:rPr>
              <w:t>10</w:t>
            </w:r>
          </w:p>
        </w:tc>
        <w:tc>
          <w:tcPr>
            <w:tcW w:w="3402" w:type="dxa"/>
            <w:shd w:val="clear" w:color="auto" w:fill="D9D9D9" w:themeFill="background1" w:themeFillShade="D9"/>
          </w:tcPr>
          <w:p w:rsidR="000F472D" w:rsidRPr="0003284E" w:rsidRDefault="000F472D" w:rsidP="00F04B90">
            <w:pPr>
              <w:spacing w:after="60"/>
              <w:jc w:val="both"/>
              <w:rPr>
                <w:snapToGrid w:val="0"/>
                <w:color w:val="000000"/>
                <w:sz w:val="16"/>
                <w:szCs w:val="16"/>
              </w:rPr>
            </w:pPr>
            <w:r w:rsidRPr="0003284E">
              <w:rPr>
                <w:snapToGrid w:val="0"/>
                <w:color w:val="000000"/>
                <w:sz w:val="16"/>
                <w:szCs w:val="16"/>
              </w:rPr>
              <w:t xml:space="preserve">Доверенность </w:t>
            </w:r>
            <w:r w:rsidR="00003914" w:rsidRPr="0003284E">
              <w:rPr>
                <w:snapToGrid w:val="0"/>
                <w:color w:val="000000"/>
                <w:sz w:val="16"/>
                <w:szCs w:val="16"/>
              </w:rPr>
              <w:t>на лицо, подписывающее заявку на участие в закупке</w:t>
            </w:r>
          </w:p>
        </w:tc>
        <w:tc>
          <w:tcPr>
            <w:tcW w:w="992" w:type="dxa"/>
            <w:shd w:val="clear" w:color="auto" w:fill="D9D9D9" w:themeFill="background1" w:themeFillShade="D9"/>
          </w:tcPr>
          <w:p w:rsidR="000F472D" w:rsidRPr="0003284E" w:rsidRDefault="00B87E4D" w:rsidP="00F26EA7">
            <w:pPr>
              <w:spacing w:after="60"/>
              <w:jc w:val="center"/>
              <w:rPr>
                <w:snapToGrid w:val="0"/>
                <w:color w:val="000000"/>
                <w:sz w:val="16"/>
                <w:szCs w:val="16"/>
              </w:rPr>
            </w:pPr>
            <w:r w:rsidRPr="0003284E">
              <w:rPr>
                <w:snapToGrid w:val="0"/>
                <w:color w:val="000000"/>
                <w:sz w:val="16"/>
                <w:szCs w:val="16"/>
              </w:rPr>
              <w:t>+</w:t>
            </w:r>
          </w:p>
        </w:tc>
        <w:tc>
          <w:tcPr>
            <w:tcW w:w="1276" w:type="dxa"/>
            <w:shd w:val="clear" w:color="auto" w:fill="D9D9D9" w:themeFill="background1" w:themeFillShade="D9"/>
          </w:tcPr>
          <w:p w:rsidR="000F472D" w:rsidRPr="0003284E" w:rsidRDefault="00B87E4D" w:rsidP="00255ED8">
            <w:pPr>
              <w:spacing w:after="60"/>
              <w:jc w:val="center"/>
              <w:rPr>
                <w:b/>
                <w:snapToGrid w:val="0"/>
                <w:color w:val="000000"/>
              </w:rPr>
            </w:pPr>
            <w:r w:rsidRPr="0003284E">
              <w:rPr>
                <w:b/>
                <w:snapToGrid w:val="0"/>
                <w:color w:val="000000"/>
              </w:rPr>
              <w:t>-</w:t>
            </w:r>
          </w:p>
        </w:tc>
        <w:tc>
          <w:tcPr>
            <w:tcW w:w="1134" w:type="dxa"/>
            <w:shd w:val="clear" w:color="auto" w:fill="D9D9D9" w:themeFill="background1" w:themeFillShade="D9"/>
          </w:tcPr>
          <w:p w:rsidR="000F472D" w:rsidRPr="0003284E" w:rsidRDefault="000F472D" w:rsidP="00255ED8">
            <w:pPr>
              <w:spacing w:after="60"/>
              <w:jc w:val="center"/>
              <w:rPr>
                <w:snapToGrid w:val="0"/>
                <w:color w:val="000000"/>
                <w:sz w:val="16"/>
                <w:szCs w:val="16"/>
              </w:rPr>
            </w:pPr>
            <w:r w:rsidRPr="0003284E">
              <w:rPr>
                <w:snapToGrid w:val="0"/>
                <w:color w:val="000000"/>
                <w:sz w:val="16"/>
                <w:szCs w:val="16"/>
              </w:rPr>
              <w:t>+</w:t>
            </w:r>
          </w:p>
        </w:tc>
        <w:tc>
          <w:tcPr>
            <w:tcW w:w="2376" w:type="dxa"/>
            <w:shd w:val="clear" w:color="auto" w:fill="D9D9D9" w:themeFill="background1" w:themeFillShade="D9"/>
          </w:tcPr>
          <w:p w:rsidR="000F472D" w:rsidRPr="008F19B8" w:rsidRDefault="00C72E8B" w:rsidP="00BC4762">
            <w:pPr>
              <w:spacing w:after="60"/>
              <w:jc w:val="both"/>
              <w:rPr>
                <w:snapToGrid w:val="0"/>
                <w:color w:val="000000"/>
                <w:sz w:val="16"/>
                <w:szCs w:val="16"/>
              </w:rPr>
            </w:pPr>
            <w:r w:rsidRPr="008F19B8">
              <w:rPr>
                <w:snapToGrid w:val="0"/>
                <w:color w:val="000000"/>
                <w:sz w:val="16"/>
                <w:szCs w:val="16"/>
              </w:rPr>
              <w:t>Если заявка на участие в закупке подписывается по доверенности</w:t>
            </w:r>
            <w:r w:rsidR="002C03B9" w:rsidRPr="008F19B8">
              <w:rPr>
                <w:snapToGrid w:val="0"/>
                <w:color w:val="000000"/>
                <w:sz w:val="16"/>
                <w:szCs w:val="16"/>
              </w:rPr>
              <w:t>. При этом</w:t>
            </w:r>
            <w:proofErr w:type="gramStart"/>
            <w:r w:rsidR="00D420FC" w:rsidRPr="008F19B8">
              <w:rPr>
                <w:snapToGrid w:val="0"/>
                <w:color w:val="000000"/>
                <w:sz w:val="16"/>
                <w:szCs w:val="16"/>
              </w:rPr>
              <w:t>,</w:t>
            </w:r>
            <w:proofErr w:type="gramEnd"/>
            <w:r w:rsidR="002C03B9" w:rsidRPr="008F19B8">
              <w:rPr>
                <w:snapToGrid w:val="0"/>
                <w:color w:val="000000"/>
                <w:sz w:val="16"/>
                <w:szCs w:val="16"/>
              </w:rPr>
              <w:t xml:space="preserve"> предоставляются документы, подтверждающие полномочия</w:t>
            </w:r>
            <w:r w:rsidR="00135A59" w:rsidRPr="008F19B8">
              <w:rPr>
                <w:snapToGrid w:val="0"/>
                <w:color w:val="000000"/>
                <w:sz w:val="16"/>
                <w:szCs w:val="16"/>
              </w:rPr>
              <w:t xml:space="preserve"> лица, выдавшего</w:t>
            </w:r>
            <w:r w:rsidR="00D420FC" w:rsidRPr="008F19B8">
              <w:rPr>
                <w:snapToGrid w:val="0"/>
                <w:color w:val="000000"/>
                <w:sz w:val="16"/>
                <w:szCs w:val="16"/>
              </w:rPr>
              <w:t xml:space="preserve"> доверенность (</w:t>
            </w:r>
            <w:r w:rsidR="007E3CFA" w:rsidRPr="008F19B8">
              <w:rPr>
                <w:snapToGrid w:val="0"/>
                <w:color w:val="000000"/>
                <w:sz w:val="16"/>
                <w:szCs w:val="16"/>
              </w:rPr>
              <w:t xml:space="preserve">если  </w:t>
            </w:r>
            <w:r w:rsidR="00BC4762" w:rsidRPr="008F19B8">
              <w:rPr>
                <w:snapToGrid w:val="0"/>
                <w:color w:val="000000"/>
                <w:sz w:val="16"/>
                <w:szCs w:val="16"/>
              </w:rPr>
              <w:t>доверенность</w:t>
            </w:r>
            <w:r w:rsidR="007E3CFA" w:rsidRPr="008F19B8">
              <w:rPr>
                <w:snapToGrid w:val="0"/>
                <w:color w:val="000000"/>
                <w:sz w:val="16"/>
                <w:szCs w:val="16"/>
              </w:rPr>
              <w:t xml:space="preserve"> выдана не </w:t>
            </w:r>
            <w:r w:rsidR="00135A59" w:rsidRPr="008F19B8">
              <w:rPr>
                <w:snapToGrid w:val="0"/>
                <w:color w:val="000000"/>
                <w:sz w:val="16"/>
                <w:szCs w:val="16"/>
              </w:rPr>
              <w:t>единоличным исполнительным органом</w:t>
            </w:r>
            <w:r w:rsidR="00D420FC" w:rsidRPr="008F19B8">
              <w:rPr>
                <w:snapToGrid w:val="0"/>
                <w:color w:val="00000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color w:val="000000"/>
                <w:sz w:val="16"/>
                <w:szCs w:val="16"/>
              </w:rPr>
            </w:pPr>
            <w:r w:rsidRPr="008F19B8">
              <w:rPr>
                <w:snapToGrid w:val="0"/>
                <w:color w:val="000000"/>
                <w:sz w:val="16"/>
                <w:szCs w:val="16"/>
              </w:rPr>
              <w:t>Для юридических лиц.</w:t>
            </w:r>
          </w:p>
          <w:p w:rsidR="00061748" w:rsidRPr="008F19B8" w:rsidRDefault="00061748" w:rsidP="00255ED8">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001447A7" w:rsidRPr="008F19B8">
              <w:rPr>
                <w:snapToGrid w:val="0"/>
                <w:color w:val="000000"/>
                <w:sz w:val="16"/>
                <w:szCs w:val="16"/>
              </w:rPr>
              <w:t>.</w:t>
            </w:r>
            <w:r w:rsidR="001447A7" w:rsidRPr="008F19B8">
              <w:rPr>
                <w:snapToGrid w:val="0"/>
                <w:sz w:val="16"/>
                <w:szCs w:val="16"/>
              </w:rPr>
              <w:t xml:space="preserve"> Если договор не является крупной сделкой</w:t>
            </w:r>
            <w:r w:rsidR="00D12036" w:rsidRPr="008F19B8">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2</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sz w:val="16"/>
                <w:szCs w:val="16"/>
              </w:rPr>
            </w:pPr>
            <w:r w:rsidRPr="008F19B8">
              <w:rPr>
                <w:snapToGrid w:val="0"/>
                <w:sz w:val="16"/>
                <w:szCs w:val="16"/>
              </w:rPr>
              <w:t>Для юридических лиц.</w:t>
            </w:r>
          </w:p>
          <w:p w:rsidR="00061748" w:rsidRPr="008F19B8" w:rsidRDefault="00455E02" w:rsidP="00255ED8">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3</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8F19B8" w:rsidRDefault="00455E02" w:rsidP="003C3E80">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w:t>
            </w:r>
            <w:r w:rsidR="003C3E80" w:rsidRPr="008F19B8">
              <w:rPr>
                <w:snapToGrid w:val="0"/>
                <w:sz w:val="16"/>
                <w:szCs w:val="16"/>
              </w:rPr>
              <w:t>нее</w:t>
            </w:r>
            <w:proofErr w:type="gramEnd"/>
            <w:r w:rsidR="003C3E80" w:rsidRPr="008F19B8">
              <w:rPr>
                <w:snapToGrid w:val="0"/>
                <w:sz w:val="16"/>
                <w:szCs w:val="16"/>
              </w:rPr>
              <w:t xml:space="preserve"> чем за 60 календарных дней со</w:t>
            </w:r>
            <w:r w:rsidRPr="008F19B8">
              <w:rPr>
                <w:snapToGrid w:val="0"/>
                <w:sz w:val="16"/>
                <w:szCs w:val="16"/>
              </w:rPr>
              <w:t xml:space="preserve"> дня размещения </w:t>
            </w:r>
            <w:r w:rsidR="003C3E80" w:rsidRPr="008F19B8">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4</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xml:space="preserve">,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8F19B8"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5</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8F19B8" w:rsidRDefault="00013B08" w:rsidP="00255ED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w:t>
            </w:r>
            <w:r w:rsidR="00BC4762" w:rsidRPr="008F19B8">
              <w:rPr>
                <w:snapToGrid w:val="0"/>
                <w:sz w:val="16"/>
                <w:szCs w:val="16"/>
              </w:rPr>
              <w:t>, договор аренды/субаренды</w:t>
            </w:r>
            <w:r w:rsidR="00245531" w:rsidRPr="008F19B8">
              <w:rPr>
                <w:snapToGrid w:val="0"/>
                <w:sz w:val="16"/>
                <w:szCs w:val="16"/>
              </w:rPr>
              <w:t>.</w:t>
            </w:r>
          </w:p>
          <w:p w:rsidR="00245531" w:rsidRPr="008F19B8" w:rsidRDefault="00BF539E" w:rsidP="00255ED8">
            <w:pPr>
              <w:spacing w:after="60"/>
              <w:jc w:val="both"/>
              <w:rPr>
                <w:snapToGrid w:val="0"/>
                <w:sz w:val="16"/>
                <w:szCs w:val="16"/>
              </w:rPr>
            </w:pPr>
            <w:r w:rsidRPr="0056293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8754B8">
              <w:rPr>
                <w:snapToGrid w:val="0"/>
                <w:color w:val="FF0000"/>
                <w:sz w:val="16"/>
                <w:szCs w:val="16"/>
              </w:rPr>
              <w:t xml:space="preserve"> и нет изменений.</w:t>
            </w:r>
          </w:p>
        </w:tc>
      </w:tr>
      <w:tr w:rsidR="008C7444" w:rsidRPr="00921675" w:rsidTr="00C4675F">
        <w:tc>
          <w:tcPr>
            <w:tcW w:w="568" w:type="dxa"/>
            <w:shd w:val="clear" w:color="auto" w:fill="D9D9D9" w:themeFill="background1" w:themeFillShade="D9"/>
          </w:tcPr>
          <w:p w:rsidR="008C7444" w:rsidRPr="00066461" w:rsidRDefault="008C7444" w:rsidP="00DC60A5">
            <w:pPr>
              <w:spacing w:after="60"/>
              <w:jc w:val="center"/>
              <w:rPr>
                <w:snapToGrid w:val="0"/>
                <w:color w:val="000000"/>
                <w:sz w:val="16"/>
                <w:szCs w:val="16"/>
              </w:rPr>
            </w:pPr>
            <w:r>
              <w:rPr>
                <w:snapToGrid w:val="0"/>
                <w:color w:val="000000"/>
                <w:sz w:val="16"/>
                <w:szCs w:val="16"/>
              </w:rPr>
              <w:t>1</w:t>
            </w:r>
            <w:r w:rsidR="00DC60A5">
              <w:rPr>
                <w:snapToGrid w:val="0"/>
                <w:color w:val="000000"/>
                <w:sz w:val="16"/>
                <w:szCs w:val="16"/>
              </w:rPr>
              <w:t>6</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8F19B8" w:rsidRDefault="008C7444" w:rsidP="00255ED8">
            <w:pPr>
              <w:spacing w:after="60"/>
              <w:jc w:val="both"/>
              <w:rPr>
                <w:snapToGrid w:val="0"/>
                <w:sz w:val="16"/>
                <w:szCs w:val="16"/>
              </w:rPr>
            </w:pPr>
            <w:r w:rsidRPr="008F19B8">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8F19B8" w:rsidRDefault="00C14995" w:rsidP="00C14995">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t>1</w:t>
            </w:r>
            <w:r w:rsidR="00DC60A5">
              <w:rPr>
                <w:snapToGrid w:val="0"/>
                <w:color w:val="000000"/>
                <w:sz w:val="16"/>
                <w:szCs w:val="16"/>
              </w:rPr>
              <w:t>7</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lastRenderedPageBreak/>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color w:val="000000"/>
                <w:sz w:val="16"/>
                <w:szCs w:val="16"/>
              </w:rPr>
            </w:pPr>
            <w:r w:rsidRPr="008F19B8">
              <w:rPr>
                <w:snapToGrid w:val="0"/>
                <w:color w:val="000000"/>
                <w:sz w:val="16"/>
                <w:szCs w:val="16"/>
              </w:rPr>
              <w:t>Для</w:t>
            </w:r>
            <w:r w:rsidR="00F4034A" w:rsidRPr="008F19B8">
              <w:rPr>
                <w:snapToGrid w:val="0"/>
                <w:color w:val="000000"/>
                <w:sz w:val="16"/>
                <w:szCs w:val="16"/>
              </w:rPr>
              <w:t xml:space="preserve"> физического лица, </w:t>
            </w:r>
            <w:r w:rsidR="00F4034A" w:rsidRPr="008F19B8">
              <w:rPr>
                <w:snapToGrid w:val="0"/>
                <w:color w:val="000000"/>
                <w:sz w:val="16"/>
                <w:szCs w:val="16"/>
              </w:rPr>
              <w:lastRenderedPageBreak/>
              <w:t>являющегося У</w:t>
            </w:r>
            <w:r w:rsidRPr="008F19B8">
              <w:rPr>
                <w:snapToGrid w:val="0"/>
                <w:color w:val="000000"/>
                <w:sz w:val="16"/>
                <w:szCs w:val="16"/>
              </w:rPr>
              <w:t>частником закупки</w:t>
            </w:r>
            <w:r w:rsidR="004F0C55" w:rsidRPr="008F19B8">
              <w:rPr>
                <w:snapToGrid w:val="0"/>
                <w:color w:val="000000"/>
                <w:sz w:val="16"/>
                <w:szCs w:val="16"/>
              </w:rPr>
              <w:t>. В случае</w:t>
            </w:r>
            <w:proofErr w:type="gramStart"/>
            <w:r w:rsidR="004F0C55" w:rsidRPr="008F19B8">
              <w:rPr>
                <w:snapToGrid w:val="0"/>
                <w:color w:val="000000"/>
                <w:sz w:val="16"/>
                <w:szCs w:val="16"/>
              </w:rPr>
              <w:t>,</w:t>
            </w:r>
            <w:proofErr w:type="gramEnd"/>
            <w:r w:rsidR="004F0C55" w:rsidRPr="008F19B8">
              <w:rPr>
                <w:snapToGrid w:val="0"/>
                <w:color w:val="000000"/>
                <w:sz w:val="16"/>
                <w:szCs w:val="16"/>
              </w:rPr>
              <w:t xml:space="preserve"> если документ</w:t>
            </w:r>
            <w:r w:rsidR="00B41DD8" w:rsidRPr="008F19B8">
              <w:rPr>
                <w:snapToGrid w:val="0"/>
                <w:color w:val="000000"/>
                <w:sz w:val="16"/>
                <w:szCs w:val="16"/>
              </w:rPr>
              <w:t xml:space="preserve"> выдан на территории иного государства, должен быть</w:t>
            </w:r>
            <w:r w:rsidR="00F269BE" w:rsidRPr="008F19B8">
              <w:rPr>
                <w:snapToGrid w:val="0"/>
                <w:color w:val="00000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DC60A5">
            <w:pPr>
              <w:spacing w:after="60"/>
              <w:jc w:val="center"/>
              <w:rPr>
                <w:snapToGrid w:val="0"/>
                <w:color w:val="000000"/>
                <w:sz w:val="16"/>
                <w:szCs w:val="16"/>
              </w:rPr>
            </w:pPr>
            <w:r w:rsidRPr="00066461">
              <w:rPr>
                <w:snapToGrid w:val="0"/>
                <w:color w:val="000000"/>
                <w:sz w:val="16"/>
                <w:szCs w:val="16"/>
              </w:rPr>
              <w:lastRenderedPageBreak/>
              <w:t>1</w:t>
            </w:r>
            <w:r w:rsidR="00DC60A5">
              <w:rPr>
                <w:snapToGrid w:val="0"/>
                <w:color w:val="000000"/>
                <w:sz w:val="16"/>
                <w:szCs w:val="16"/>
              </w:rPr>
              <w:t>8</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3131DF" w:rsidRDefault="00BF539E" w:rsidP="00F44104">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3670">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562935">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8C7444">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562935">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DC60A5">
            <w:pPr>
              <w:spacing w:after="60"/>
              <w:jc w:val="center"/>
              <w:rPr>
                <w:snapToGrid w:val="0"/>
                <w:color w:val="000000"/>
                <w:sz w:val="16"/>
                <w:szCs w:val="16"/>
              </w:rPr>
            </w:pPr>
            <w:r>
              <w:rPr>
                <w:snapToGrid w:val="0"/>
                <w:color w:val="000000"/>
                <w:sz w:val="16"/>
                <w:szCs w:val="16"/>
              </w:rPr>
              <w:t>2</w:t>
            </w:r>
            <w:r w:rsidR="00DC60A5">
              <w:rPr>
                <w:snapToGrid w:val="0"/>
                <w:color w:val="000000"/>
                <w:sz w:val="16"/>
                <w:szCs w:val="16"/>
              </w:rPr>
              <w:t>1</w:t>
            </w:r>
          </w:p>
        </w:tc>
        <w:tc>
          <w:tcPr>
            <w:tcW w:w="9180" w:type="dxa"/>
            <w:gridSpan w:val="5"/>
            <w:shd w:val="clear" w:color="auto" w:fill="D9D9D9" w:themeFill="background1" w:themeFillShade="D9"/>
          </w:tcPr>
          <w:p w:rsidR="00C14995" w:rsidRPr="008F19B8" w:rsidRDefault="00057FB2" w:rsidP="00F26EA7">
            <w:pPr>
              <w:spacing w:after="60"/>
              <w:jc w:val="center"/>
              <w:rPr>
                <w:b/>
                <w:snapToGrid w:val="0"/>
                <w:color w:val="000000"/>
                <w:sz w:val="20"/>
                <w:szCs w:val="20"/>
              </w:rPr>
            </w:pPr>
            <w:r w:rsidRPr="008F19B8">
              <w:rPr>
                <w:b/>
                <w:snapToGrid w:val="0"/>
                <w:sz w:val="20"/>
                <w:szCs w:val="20"/>
              </w:rPr>
              <w:t>Р</w:t>
            </w:r>
            <w:r w:rsidR="00C14995" w:rsidRPr="008F19B8">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rPr>
                <w:snapToGrid w:val="0"/>
                <w:color w:val="000000"/>
                <w:sz w:val="16"/>
                <w:szCs w:val="16"/>
              </w:rPr>
            </w:pPr>
            <w:r w:rsidRPr="008F19B8">
              <w:rPr>
                <w:snapToGrid w:val="0"/>
                <w:color w:val="00000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2</w:t>
            </w:r>
          </w:p>
        </w:tc>
        <w:tc>
          <w:tcPr>
            <w:tcW w:w="9180" w:type="dxa"/>
            <w:gridSpan w:val="5"/>
            <w:shd w:val="clear" w:color="auto" w:fill="D9D9D9" w:themeFill="background1" w:themeFillShade="D9"/>
          </w:tcPr>
          <w:p w:rsidR="00C14995" w:rsidRPr="008F19B8" w:rsidRDefault="00057FB2" w:rsidP="00057FB2">
            <w:pPr>
              <w:spacing w:after="60"/>
              <w:jc w:val="center"/>
              <w:rPr>
                <w:b/>
                <w:snapToGrid w:val="0"/>
                <w:sz w:val="20"/>
                <w:szCs w:val="20"/>
              </w:rPr>
            </w:pPr>
            <w:r w:rsidRPr="008F19B8">
              <w:rPr>
                <w:b/>
                <w:snapToGrid w:val="0"/>
                <w:sz w:val="20"/>
                <w:szCs w:val="20"/>
              </w:rPr>
              <w:t>Р</w:t>
            </w:r>
            <w:r w:rsidR="00C14995" w:rsidRPr="008F19B8">
              <w:rPr>
                <w:b/>
                <w:snapToGrid w:val="0"/>
                <w:sz w:val="20"/>
                <w:szCs w:val="20"/>
              </w:rPr>
              <w:t>езиденты РФ, применяющие специальные режимы налогообложения предоставляют:</w:t>
            </w: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60051E" w:rsidP="00847576">
            <w:pPr>
              <w:spacing w:after="60"/>
              <w:jc w:val="both"/>
              <w:rPr>
                <w:snapToGrid w:val="0"/>
                <w:sz w:val="16"/>
                <w:szCs w:val="16"/>
              </w:rPr>
            </w:pPr>
            <w:r w:rsidRPr="00066461">
              <w:rPr>
                <w:snapToGrid w:val="0"/>
                <w:sz w:val="16"/>
                <w:szCs w:val="16"/>
              </w:rPr>
              <w:t>О</w:t>
            </w:r>
            <w:r w:rsidR="00C14995" w:rsidRPr="00066461">
              <w:rPr>
                <w:snapToGrid w:val="0"/>
                <w:sz w:val="16"/>
                <w:szCs w:val="16"/>
              </w:rPr>
              <w:t>тчетн</w:t>
            </w:r>
            <w:r w:rsidR="00847576" w:rsidRPr="00066461">
              <w:rPr>
                <w:snapToGrid w:val="0"/>
                <w:sz w:val="16"/>
                <w:szCs w:val="16"/>
              </w:rPr>
              <w:t>ые</w:t>
            </w:r>
            <w:r w:rsidR="00C14995" w:rsidRPr="00066461">
              <w:rPr>
                <w:snapToGrid w:val="0"/>
                <w:sz w:val="16"/>
                <w:szCs w:val="16"/>
              </w:rPr>
              <w:t xml:space="preserve"> налогов</w:t>
            </w:r>
            <w:r w:rsidR="00847576" w:rsidRPr="00066461">
              <w:rPr>
                <w:snapToGrid w:val="0"/>
                <w:sz w:val="16"/>
                <w:szCs w:val="16"/>
              </w:rPr>
              <w:t>ые</w:t>
            </w:r>
            <w:r w:rsidR="00C14995" w:rsidRPr="00066461">
              <w:rPr>
                <w:snapToGrid w:val="0"/>
                <w:sz w:val="16"/>
                <w:szCs w:val="16"/>
              </w:rPr>
              <w:t xml:space="preserve"> деклараци</w:t>
            </w:r>
            <w:r w:rsidR="00847576" w:rsidRPr="00066461">
              <w:rPr>
                <w:snapToGrid w:val="0"/>
                <w:sz w:val="16"/>
                <w:szCs w:val="16"/>
              </w:rPr>
              <w:t>и</w:t>
            </w:r>
            <w:r w:rsidR="00C14995" w:rsidRPr="00066461">
              <w:rPr>
                <w:snapToGrid w:val="0"/>
                <w:sz w:val="16"/>
                <w:szCs w:val="16"/>
              </w:rPr>
              <w:t xml:space="preserve">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w:t>
            </w:r>
            <w:r w:rsidR="00B4247D" w:rsidRPr="00066461">
              <w:rPr>
                <w:snapToGrid w:val="0"/>
                <w:sz w:val="16"/>
                <w:szCs w:val="16"/>
              </w:rPr>
              <w:t>еток об их приеме в ИФНС России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B4247D" w:rsidP="00B4247D">
            <w:pPr>
              <w:spacing w:after="60"/>
              <w:jc w:val="both"/>
              <w:rPr>
                <w:snapToGrid w:val="0"/>
                <w:sz w:val="16"/>
                <w:szCs w:val="16"/>
              </w:rPr>
            </w:pPr>
            <w:r w:rsidRPr="00066461">
              <w:rPr>
                <w:snapToGrid w:val="0"/>
                <w:sz w:val="16"/>
                <w:szCs w:val="16"/>
              </w:rPr>
              <w:t>У</w:t>
            </w:r>
            <w:r w:rsidR="00C14995" w:rsidRPr="00066461">
              <w:rPr>
                <w:snapToGrid w:val="0"/>
                <w:sz w:val="16"/>
                <w:szCs w:val="16"/>
              </w:rPr>
              <w:t>ведомлени</w:t>
            </w:r>
            <w:r w:rsidRPr="00066461">
              <w:rPr>
                <w:snapToGrid w:val="0"/>
                <w:sz w:val="16"/>
                <w:szCs w:val="16"/>
              </w:rPr>
              <w:t>е</w:t>
            </w:r>
            <w:r w:rsidR="00C14995" w:rsidRPr="00066461">
              <w:rPr>
                <w:snapToGrid w:val="0"/>
                <w:sz w:val="16"/>
                <w:szCs w:val="16"/>
              </w:rPr>
              <w:t xml:space="preserve"> ИФНС России о разрешении применения специальных режимов налогообложения за два последних завершенных года и завершенны</w:t>
            </w:r>
            <w:r w:rsidRPr="00066461">
              <w:rPr>
                <w:snapToGrid w:val="0"/>
                <w:sz w:val="16"/>
                <w:szCs w:val="16"/>
              </w:rPr>
              <w:t xml:space="preserve">й отчетный </w:t>
            </w:r>
            <w:r w:rsidRPr="00066461">
              <w:rPr>
                <w:snapToGrid w:val="0"/>
                <w:sz w:val="16"/>
                <w:szCs w:val="16"/>
              </w:rPr>
              <w:lastRenderedPageBreak/>
              <w:t>период текущего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C4675F">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lastRenderedPageBreak/>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w:t>
            </w:r>
            <w:r w:rsidR="00C14995"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sidR="001035B1">
              <w:rPr>
                <w:snapToGrid w:val="0"/>
                <w:sz w:val="16"/>
                <w:szCs w:val="16"/>
              </w:rPr>
              <w:t>оговых деклараций в XML формате</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C14995" w:rsidRPr="00F5744B" w:rsidTr="009F6D4A">
        <w:tc>
          <w:tcPr>
            <w:tcW w:w="9748" w:type="dxa"/>
            <w:gridSpan w:val="6"/>
            <w:shd w:val="clear" w:color="auto" w:fill="D9D9D9" w:themeFill="background1" w:themeFillShade="D9"/>
          </w:tcPr>
          <w:p w:rsidR="00C14995" w:rsidRPr="008F19B8" w:rsidRDefault="00C14995" w:rsidP="00AE5ACA">
            <w:pPr>
              <w:spacing w:after="60"/>
              <w:jc w:val="center"/>
              <w:rPr>
                <w:b/>
                <w:snapToGrid w:val="0"/>
                <w:color w:val="000000"/>
                <w:sz w:val="16"/>
                <w:szCs w:val="16"/>
              </w:rPr>
            </w:pPr>
            <w:r w:rsidRPr="008F19B8">
              <w:rPr>
                <w:b/>
                <w:snapToGrid w:val="0"/>
                <w:color w:val="000000"/>
                <w:sz w:val="16"/>
                <w:szCs w:val="16"/>
              </w:rPr>
              <w:t>Другие документы:</w:t>
            </w:r>
          </w:p>
        </w:tc>
      </w:tr>
      <w:tr w:rsidR="007A3D02" w:rsidRPr="003131DF" w:rsidTr="00C4675F">
        <w:tc>
          <w:tcPr>
            <w:tcW w:w="568" w:type="dxa"/>
            <w:shd w:val="clear" w:color="auto" w:fill="D9D9D9" w:themeFill="background1" w:themeFillShade="D9"/>
          </w:tcPr>
          <w:p w:rsidR="00C14995" w:rsidRPr="00066461" w:rsidRDefault="00C14995" w:rsidP="00BA2348">
            <w:pPr>
              <w:spacing w:after="60"/>
              <w:jc w:val="center"/>
              <w:rPr>
                <w:snapToGrid w:val="0"/>
                <w:color w:val="000000"/>
                <w:sz w:val="16"/>
                <w:szCs w:val="16"/>
              </w:rPr>
            </w:pPr>
            <w:r w:rsidRPr="00066461">
              <w:rPr>
                <w:snapToGrid w:val="0"/>
                <w:color w:val="000000"/>
                <w:sz w:val="16"/>
                <w:szCs w:val="16"/>
              </w:rPr>
              <w:t>2</w:t>
            </w:r>
            <w:r w:rsidR="00BA2348">
              <w:rPr>
                <w:snapToGrid w:val="0"/>
                <w:color w:val="000000"/>
                <w:sz w:val="16"/>
                <w:szCs w:val="16"/>
              </w:rPr>
              <w:t>3</w:t>
            </w:r>
          </w:p>
        </w:tc>
        <w:tc>
          <w:tcPr>
            <w:tcW w:w="3402" w:type="dxa"/>
            <w:shd w:val="clear" w:color="auto" w:fill="D9D9D9" w:themeFill="background1" w:themeFillShade="D9"/>
          </w:tcPr>
          <w:p w:rsidR="00C14995" w:rsidRPr="00066461" w:rsidRDefault="00F443D9"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B76082">
            <w:pPr>
              <w:spacing w:after="60"/>
              <w:ind w:left="11" w:right="64" w:hanging="11"/>
              <w:rPr>
                <w:snapToGrid w:val="0"/>
                <w:color w:val="000000"/>
                <w:sz w:val="16"/>
                <w:szCs w:val="16"/>
              </w:rPr>
            </w:pPr>
            <w:r>
              <w:rPr>
                <w:snapToGrid w:val="0"/>
                <w:color w:val="000000"/>
                <w:sz w:val="16"/>
                <w:szCs w:val="16"/>
              </w:rPr>
              <w:t>Ф</w:t>
            </w:r>
            <w:r w:rsidR="00F443D9" w:rsidRPr="00132136">
              <w:rPr>
                <w:snapToGrid w:val="0"/>
                <w:color w:val="000000"/>
                <w:sz w:val="16"/>
                <w:szCs w:val="16"/>
              </w:rPr>
              <w:t>орм</w:t>
            </w:r>
            <w:r>
              <w:rPr>
                <w:snapToGrid w:val="0"/>
                <w:color w:val="000000"/>
                <w:sz w:val="16"/>
                <w:szCs w:val="16"/>
              </w:rPr>
              <w:t>а</w:t>
            </w:r>
            <w:r w:rsidR="00544AC2" w:rsidRPr="00132136">
              <w:rPr>
                <w:snapToGrid w:val="0"/>
                <w:color w:val="000000"/>
                <w:sz w:val="16"/>
                <w:szCs w:val="16"/>
              </w:rPr>
              <w:t xml:space="preserve"> </w:t>
            </w:r>
            <w:r w:rsidR="00544AC2" w:rsidRPr="00132136">
              <w:rPr>
                <w:snapToGrid w:val="0"/>
                <w:sz w:val="16"/>
                <w:szCs w:val="16"/>
              </w:rPr>
              <w:t>1</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p w:rsidR="003E3F00" w:rsidRPr="00132136" w:rsidRDefault="003E3F00" w:rsidP="003E3F00">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center"/>
              <w:rPr>
                <w:snapToGrid w:val="0"/>
                <w:color w:val="000000"/>
                <w:sz w:val="16"/>
                <w:szCs w:val="16"/>
              </w:rPr>
            </w:pPr>
            <w:r>
              <w:rPr>
                <w:snapToGrid w:val="0"/>
                <w:color w:val="000000"/>
                <w:sz w:val="16"/>
                <w:szCs w:val="16"/>
              </w:rPr>
              <w:t>24.1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tc>
      </w:tr>
      <w:tr w:rsidR="004D15D7" w:rsidRPr="003131DF" w:rsidTr="00C4675F">
        <w:tc>
          <w:tcPr>
            <w:tcW w:w="568" w:type="dxa"/>
            <w:shd w:val="clear" w:color="auto" w:fill="D9D9D9" w:themeFill="background1" w:themeFillShade="D9"/>
          </w:tcPr>
          <w:p w:rsidR="004D15D7" w:rsidRPr="00066461" w:rsidRDefault="004D15D7" w:rsidP="003E3F00">
            <w:pPr>
              <w:spacing w:after="60"/>
              <w:jc w:val="center"/>
              <w:rPr>
                <w:snapToGrid w:val="0"/>
                <w:color w:val="000000"/>
                <w:sz w:val="16"/>
                <w:szCs w:val="16"/>
              </w:rPr>
            </w:pPr>
            <w:r>
              <w:rPr>
                <w:snapToGrid w:val="0"/>
                <w:color w:val="000000"/>
                <w:sz w:val="16"/>
                <w:szCs w:val="16"/>
              </w:rPr>
              <w:t>2</w:t>
            </w:r>
            <w:r w:rsidR="003E3F00">
              <w:rPr>
                <w:snapToGrid w:val="0"/>
                <w:color w:val="000000"/>
                <w:sz w:val="16"/>
                <w:szCs w:val="16"/>
              </w:rPr>
              <w:t>5</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D15D7" w:rsidRPr="00066461" w:rsidRDefault="004D15D7" w:rsidP="00F26EA7">
            <w:pPr>
              <w:spacing w:after="60"/>
              <w:jc w:val="center"/>
              <w:rPr>
                <w:b/>
                <w:snapToGrid w:val="0"/>
                <w:color w:val="000000"/>
              </w:rPr>
            </w:pP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p w:rsidR="004D15D7" w:rsidRPr="00132136" w:rsidRDefault="004D15D7" w:rsidP="00604D29">
            <w:pPr>
              <w:spacing w:after="60"/>
              <w:ind w:left="11" w:right="64" w:hanging="11"/>
              <w:rPr>
                <w:snapToGrid w:val="0"/>
                <w:color w:val="000000"/>
                <w:sz w:val="16"/>
                <w:szCs w:val="16"/>
              </w:rPr>
            </w:pPr>
            <w:r w:rsidRPr="00132136">
              <w:rPr>
                <w:snapToGrid w:val="0"/>
                <w:color w:val="000000"/>
                <w:sz w:val="16"/>
                <w:szCs w:val="16"/>
              </w:rPr>
              <w:t>Предоставляется по форме</w:t>
            </w:r>
            <w:r w:rsidR="00106C4D" w:rsidRPr="00132136">
              <w:rPr>
                <w:snapToGrid w:val="0"/>
                <w:color w:val="000000"/>
                <w:sz w:val="16"/>
                <w:szCs w:val="16"/>
              </w:rPr>
              <w:t xml:space="preserve"> </w:t>
            </w:r>
            <w:r w:rsidR="000A7ABF" w:rsidRPr="00132136">
              <w:rPr>
                <w:snapToGrid w:val="0"/>
                <w:color w:val="000000"/>
                <w:sz w:val="16"/>
                <w:szCs w:val="16"/>
              </w:rPr>
              <w:t>(</w:t>
            </w:r>
            <w:r w:rsidR="00155788">
              <w:rPr>
                <w:snapToGrid w:val="0"/>
                <w:color w:val="000000"/>
                <w:sz w:val="16"/>
                <w:szCs w:val="16"/>
              </w:rPr>
              <w:t>3,</w:t>
            </w:r>
            <w:r w:rsidR="00604D29">
              <w:rPr>
                <w:snapToGrid w:val="0"/>
                <w:color w:val="000000"/>
                <w:sz w:val="16"/>
                <w:szCs w:val="16"/>
              </w:rPr>
              <w:t>4</w:t>
            </w:r>
            <w:r w:rsidR="000A7ABF" w:rsidRPr="00132136">
              <w:rPr>
                <w:snapToGrid w:val="0"/>
                <w:color w:val="000000"/>
                <w:sz w:val="16"/>
                <w:szCs w:val="16"/>
              </w:rPr>
              <w:t xml:space="preserve">) </w:t>
            </w:r>
            <w:r w:rsidRPr="00132136">
              <w:rPr>
                <w:snapToGrid w:val="0"/>
                <w:color w:val="000000"/>
                <w:sz w:val="16"/>
                <w:szCs w:val="16"/>
              </w:rPr>
              <w:t xml:space="preserve"> соответствующей предмету договора (закупки)</w:t>
            </w:r>
            <w:r w:rsidR="00623FC0" w:rsidRPr="00132136">
              <w:rPr>
                <w:snapToGrid w:val="0"/>
                <w:color w:val="000000"/>
                <w:sz w:val="16"/>
                <w:szCs w:val="16"/>
              </w:rPr>
              <w:t xml:space="preserve"> </w:t>
            </w:r>
          </w:p>
        </w:tc>
      </w:tr>
      <w:tr w:rsidR="004D15D7" w:rsidRPr="003131DF" w:rsidTr="00C4675F">
        <w:tc>
          <w:tcPr>
            <w:tcW w:w="568" w:type="dxa"/>
            <w:shd w:val="clear" w:color="auto" w:fill="D9D9D9" w:themeFill="background1" w:themeFillShade="D9"/>
          </w:tcPr>
          <w:p w:rsidR="004D15D7" w:rsidRDefault="004D15D7" w:rsidP="003E3F00">
            <w:pPr>
              <w:spacing w:after="60"/>
              <w:jc w:val="center"/>
              <w:rPr>
                <w:snapToGrid w:val="0"/>
                <w:color w:val="000000"/>
                <w:sz w:val="16"/>
                <w:szCs w:val="16"/>
              </w:rPr>
            </w:pPr>
            <w:r>
              <w:rPr>
                <w:snapToGrid w:val="0"/>
                <w:color w:val="000000"/>
                <w:sz w:val="16"/>
                <w:szCs w:val="16"/>
              </w:rPr>
              <w:t>2</w:t>
            </w:r>
            <w:r w:rsidR="003E3F00">
              <w:rPr>
                <w:snapToGrid w:val="0"/>
                <w:color w:val="000000"/>
                <w:sz w:val="16"/>
                <w:szCs w:val="16"/>
              </w:rPr>
              <w:t>5</w:t>
            </w:r>
            <w:r>
              <w:rPr>
                <w:snapToGrid w:val="0"/>
                <w:color w:val="000000"/>
                <w:sz w:val="16"/>
                <w:szCs w:val="16"/>
              </w:rPr>
              <w:t>.1</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sidRPr="00ED3B0A">
              <w:rPr>
                <w:snapToGrid w:val="0"/>
                <w:sz w:val="16"/>
                <w:szCs w:val="16"/>
              </w:rPr>
              <w:t>Сводная таблица стоимости работ</w:t>
            </w:r>
            <w:r w:rsidR="00411DE1">
              <w:rPr>
                <w:snapToGrid w:val="0"/>
                <w:sz w:val="16"/>
                <w:szCs w:val="16"/>
              </w:rPr>
              <w:t>/услуг</w:t>
            </w:r>
          </w:p>
        </w:tc>
        <w:tc>
          <w:tcPr>
            <w:tcW w:w="992" w:type="dxa"/>
            <w:shd w:val="clear" w:color="auto" w:fill="D9D9D9" w:themeFill="background1" w:themeFillShade="D9"/>
          </w:tcPr>
          <w:p w:rsidR="004D15D7" w:rsidRPr="00066461" w:rsidRDefault="004D15D7" w:rsidP="00F26EA7">
            <w:pPr>
              <w:spacing w:after="60"/>
              <w:jc w:val="center"/>
              <w:rPr>
                <w:b/>
                <w:snapToGrid w:val="0"/>
                <w:color w:val="000000"/>
              </w:rPr>
            </w:pP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tc>
      </w:tr>
      <w:tr w:rsidR="007A3D02" w:rsidRPr="003131DF" w:rsidTr="00C4675F">
        <w:tc>
          <w:tcPr>
            <w:tcW w:w="568" w:type="dxa"/>
            <w:shd w:val="clear" w:color="auto" w:fill="D9D9D9" w:themeFill="background1" w:themeFillShade="D9"/>
          </w:tcPr>
          <w:p w:rsidR="00C14995" w:rsidRPr="00066461" w:rsidRDefault="00442483" w:rsidP="00532501">
            <w:pPr>
              <w:spacing w:after="60"/>
              <w:jc w:val="center"/>
              <w:rPr>
                <w:snapToGrid w:val="0"/>
                <w:color w:val="000000"/>
                <w:sz w:val="16"/>
                <w:szCs w:val="16"/>
              </w:rPr>
            </w:pPr>
            <w:r w:rsidRPr="00066461">
              <w:rPr>
                <w:snapToGrid w:val="0"/>
                <w:color w:val="000000"/>
                <w:sz w:val="16"/>
                <w:szCs w:val="16"/>
              </w:rPr>
              <w:t>2</w:t>
            </w:r>
            <w:r w:rsidR="00532501">
              <w:rPr>
                <w:snapToGrid w:val="0"/>
                <w:color w:val="000000"/>
                <w:sz w:val="16"/>
                <w:szCs w:val="16"/>
              </w:rPr>
              <w:t>6</w:t>
            </w:r>
          </w:p>
        </w:tc>
        <w:tc>
          <w:tcPr>
            <w:tcW w:w="3402" w:type="dxa"/>
            <w:shd w:val="clear" w:color="auto" w:fill="D9D9D9" w:themeFill="background1" w:themeFillShade="D9"/>
          </w:tcPr>
          <w:p w:rsidR="00C14995" w:rsidRPr="00066461" w:rsidRDefault="00C14995" w:rsidP="00840500">
            <w:pPr>
              <w:spacing w:after="60"/>
              <w:jc w:val="both"/>
              <w:rPr>
                <w:snapToGrid w:val="0"/>
                <w:sz w:val="16"/>
                <w:szCs w:val="16"/>
              </w:rPr>
            </w:pPr>
            <w:r w:rsidRPr="00066461">
              <w:rPr>
                <w:snapToGrid w:val="0"/>
                <w:sz w:val="16"/>
                <w:szCs w:val="16"/>
              </w:rPr>
              <w:t>Протокол разногла</w:t>
            </w:r>
            <w:r w:rsidR="00840500">
              <w:rPr>
                <w:snapToGrid w:val="0"/>
                <w:sz w:val="16"/>
                <w:szCs w:val="16"/>
              </w:rPr>
              <w:t>с</w:t>
            </w:r>
            <w:r w:rsidR="004A5F5E">
              <w:rPr>
                <w:snapToGrid w:val="0"/>
                <w:sz w:val="16"/>
                <w:szCs w:val="16"/>
              </w:rPr>
              <w:t xml:space="preserve">ий к проекту Договора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F26EA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443D9" w:rsidRPr="00132136">
              <w:rPr>
                <w:snapToGrid w:val="0"/>
                <w:color w:val="000000"/>
                <w:sz w:val="16"/>
                <w:szCs w:val="16"/>
              </w:rPr>
              <w:t xml:space="preserve"> </w:t>
            </w:r>
            <w:r w:rsidR="009522E3" w:rsidRPr="00132136">
              <w:rPr>
                <w:snapToGrid w:val="0"/>
                <w:color w:val="000000"/>
                <w:sz w:val="16"/>
                <w:szCs w:val="16"/>
              </w:rPr>
              <w:t xml:space="preserve"> </w:t>
            </w:r>
            <w:r w:rsidR="008C46E8" w:rsidRPr="00132136">
              <w:rPr>
                <w:snapToGrid w:val="0"/>
                <w:color w:val="000000"/>
                <w:sz w:val="16"/>
                <w:szCs w:val="16"/>
              </w:rPr>
              <w:t>5</w:t>
            </w:r>
          </w:p>
        </w:tc>
      </w:tr>
      <w:tr w:rsidR="007A3D02" w:rsidRPr="003131DF" w:rsidTr="00C4675F">
        <w:tc>
          <w:tcPr>
            <w:tcW w:w="568" w:type="dxa"/>
            <w:shd w:val="clear" w:color="auto" w:fill="D9D9D9" w:themeFill="background1" w:themeFillShade="D9"/>
          </w:tcPr>
          <w:p w:rsidR="00C14995" w:rsidRPr="00066461" w:rsidRDefault="00C14995" w:rsidP="00532501">
            <w:pPr>
              <w:spacing w:after="60"/>
              <w:jc w:val="center"/>
              <w:rPr>
                <w:snapToGrid w:val="0"/>
                <w:color w:val="000000"/>
                <w:sz w:val="16"/>
                <w:szCs w:val="16"/>
              </w:rPr>
            </w:pPr>
            <w:r w:rsidRPr="00066461">
              <w:rPr>
                <w:snapToGrid w:val="0"/>
                <w:color w:val="000000"/>
                <w:sz w:val="16"/>
                <w:szCs w:val="16"/>
              </w:rPr>
              <w:t>2</w:t>
            </w:r>
            <w:r w:rsidR="00532501">
              <w:rPr>
                <w:snapToGrid w:val="0"/>
                <w:color w:val="000000"/>
                <w:sz w:val="16"/>
                <w:szCs w:val="16"/>
              </w:rPr>
              <w:t>7</w:t>
            </w:r>
          </w:p>
        </w:tc>
        <w:tc>
          <w:tcPr>
            <w:tcW w:w="3402" w:type="dxa"/>
            <w:shd w:val="clear" w:color="auto" w:fill="D9D9D9" w:themeFill="background1" w:themeFillShade="D9"/>
          </w:tcPr>
          <w:p w:rsidR="00C14995" w:rsidRPr="00066461" w:rsidRDefault="004A5F5E"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F26EA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008C46E8" w:rsidRPr="00132136">
              <w:rPr>
                <w:snapToGrid w:val="0"/>
                <w:color w:val="000000"/>
                <w:sz w:val="16"/>
                <w:szCs w:val="16"/>
              </w:rPr>
              <w:t>6</w:t>
            </w:r>
          </w:p>
        </w:tc>
      </w:tr>
      <w:tr w:rsidR="007A3D02" w:rsidRPr="003131DF" w:rsidTr="00C4675F">
        <w:tc>
          <w:tcPr>
            <w:tcW w:w="568" w:type="dxa"/>
            <w:shd w:val="clear" w:color="auto" w:fill="D9D9D9" w:themeFill="background1" w:themeFillShade="D9"/>
          </w:tcPr>
          <w:p w:rsidR="00C14995" w:rsidRPr="00066461" w:rsidRDefault="00532501" w:rsidP="008C7444">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C14995" w:rsidRPr="00066461" w:rsidRDefault="00C14995" w:rsidP="004A5F5E">
            <w:pPr>
              <w:spacing w:after="60"/>
              <w:jc w:val="both"/>
              <w:rPr>
                <w:snapToGrid w:val="0"/>
                <w:sz w:val="16"/>
                <w:szCs w:val="16"/>
              </w:rPr>
            </w:pPr>
            <w:r w:rsidRPr="00066461">
              <w:rPr>
                <w:snapToGrid w:val="0"/>
                <w:sz w:val="16"/>
                <w:szCs w:val="16"/>
              </w:rPr>
              <w:t>График оп</w:t>
            </w:r>
            <w:r w:rsidR="004A5F5E">
              <w:rPr>
                <w:snapToGrid w:val="0"/>
                <w:sz w:val="16"/>
                <w:szCs w:val="16"/>
              </w:rPr>
              <w:t>латы выполнения работ</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F26EA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443D9" w:rsidRPr="00132136">
              <w:rPr>
                <w:snapToGrid w:val="0"/>
                <w:color w:val="000000"/>
                <w:sz w:val="16"/>
                <w:szCs w:val="16"/>
              </w:rPr>
              <w:t xml:space="preserve"> </w:t>
            </w:r>
            <w:r w:rsidR="009522E3" w:rsidRPr="00132136">
              <w:rPr>
                <w:snapToGrid w:val="0"/>
                <w:color w:val="000000"/>
                <w:sz w:val="16"/>
                <w:szCs w:val="16"/>
              </w:rPr>
              <w:t xml:space="preserve"> </w:t>
            </w:r>
            <w:r w:rsidR="008C46E8" w:rsidRPr="00132136">
              <w:rPr>
                <w:snapToGrid w:val="0"/>
                <w:color w:val="000000"/>
                <w:sz w:val="16"/>
                <w:szCs w:val="16"/>
              </w:rPr>
              <w:t>7</w:t>
            </w:r>
          </w:p>
        </w:tc>
      </w:tr>
      <w:tr w:rsidR="007A3D02" w:rsidRPr="003131DF" w:rsidTr="00C4675F">
        <w:trPr>
          <w:trHeight w:val="573"/>
        </w:trPr>
        <w:tc>
          <w:tcPr>
            <w:tcW w:w="568" w:type="dxa"/>
            <w:shd w:val="clear" w:color="auto" w:fill="D9D9D9" w:themeFill="background1" w:themeFillShade="D9"/>
          </w:tcPr>
          <w:p w:rsidR="00C14995" w:rsidRPr="00066461" w:rsidRDefault="00532501" w:rsidP="00BF50B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C14995" w:rsidRPr="00066461" w:rsidRDefault="00C14995" w:rsidP="00002C6D">
            <w:pPr>
              <w:spacing w:after="60"/>
              <w:jc w:val="both"/>
              <w:rPr>
                <w:snapToGrid w:val="0"/>
                <w:color w:val="000000"/>
                <w:sz w:val="16"/>
                <w:szCs w:val="16"/>
              </w:rPr>
            </w:pPr>
            <w:r w:rsidRPr="00066461">
              <w:rPr>
                <w:snapToGrid w:val="0"/>
                <w:color w:val="000000"/>
                <w:sz w:val="16"/>
                <w:szCs w:val="16"/>
              </w:rPr>
              <w:t xml:space="preserve">Анкета </w:t>
            </w:r>
            <w:r w:rsidR="00002C6D">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8</w:t>
            </w:r>
          </w:p>
        </w:tc>
      </w:tr>
      <w:tr w:rsidR="007A3D02" w:rsidRPr="003131DF" w:rsidTr="00C4675F">
        <w:trPr>
          <w:trHeight w:val="573"/>
        </w:trPr>
        <w:tc>
          <w:tcPr>
            <w:tcW w:w="568" w:type="dxa"/>
            <w:shd w:val="clear" w:color="auto" w:fill="D9D9D9" w:themeFill="background1" w:themeFillShade="D9"/>
          </w:tcPr>
          <w:p w:rsidR="00C14995" w:rsidRPr="00066461" w:rsidRDefault="00C14995" w:rsidP="00532501">
            <w:pPr>
              <w:spacing w:after="60"/>
              <w:jc w:val="center"/>
              <w:rPr>
                <w:snapToGrid w:val="0"/>
                <w:color w:val="000000"/>
                <w:sz w:val="16"/>
                <w:szCs w:val="16"/>
              </w:rPr>
            </w:pPr>
            <w:r w:rsidRPr="00066461">
              <w:rPr>
                <w:snapToGrid w:val="0"/>
                <w:color w:val="000000"/>
                <w:sz w:val="16"/>
                <w:szCs w:val="16"/>
              </w:rPr>
              <w:t>3</w:t>
            </w:r>
            <w:r w:rsidR="00532501">
              <w:rPr>
                <w:snapToGrid w:val="0"/>
                <w:color w:val="000000"/>
                <w:sz w:val="16"/>
                <w:szCs w:val="16"/>
              </w:rPr>
              <w:t>0</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9</w:t>
            </w:r>
          </w:p>
          <w:p w:rsidR="00C14995" w:rsidRPr="00132136" w:rsidRDefault="00C14995" w:rsidP="006B56AB">
            <w:pPr>
              <w:spacing w:after="60"/>
              <w:jc w:val="both"/>
              <w:rPr>
                <w:color w:val="000000"/>
                <w:sz w:val="16"/>
                <w:szCs w:val="16"/>
              </w:rPr>
            </w:pPr>
            <w:r w:rsidRPr="00132136">
              <w:rPr>
                <w:color w:val="000000"/>
                <w:sz w:val="16"/>
                <w:szCs w:val="16"/>
              </w:rPr>
              <w:t>К справке прикладываются копии договоров</w:t>
            </w:r>
          </w:p>
        </w:tc>
      </w:tr>
      <w:tr w:rsidR="007A3D02" w:rsidRPr="003131DF" w:rsidTr="00C4675F">
        <w:trPr>
          <w:trHeight w:val="573"/>
        </w:trPr>
        <w:tc>
          <w:tcPr>
            <w:tcW w:w="568" w:type="dxa"/>
            <w:shd w:val="clear" w:color="auto" w:fill="D9D9D9" w:themeFill="background1" w:themeFillShade="D9"/>
          </w:tcPr>
          <w:p w:rsidR="00C14995" w:rsidRPr="00066461" w:rsidRDefault="00AE5ACA" w:rsidP="00532501">
            <w:pPr>
              <w:spacing w:after="60"/>
              <w:jc w:val="center"/>
              <w:rPr>
                <w:snapToGrid w:val="0"/>
                <w:color w:val="000000"/>
                <w:sz w:val="16"/>
                <w:szCs w:val="16"/>
              </w:rPr>
            </w:pPr>
            <w:r w:rsidRPr="00066461">
              <w:rPr>
                <w:snapToGrid w:val="0"/>
                <w:color w:val="000000"/>
                <w:sz w:val="16"/>
                <w:szCs w:val="16"/>
              </w:rPr>
              <w:t>3</w:t>
            </w:r>
            <w:r w:rsidR="00532501">
              <w:rPr>
                <w:snapToGrid w:val="0"/>
                <w:color w:val="000000"/>
                <w:sz w:val="16"/>
                <w:szCs w:val="16"/>
              </w:rPr>
              <w:t>1</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10</w:t>
            </w:r>
          </w:p>
          <w:p w:rsidR="00E94312" w:rsidRPr="00132136" w:rsidRDefault="00E94312" w:rsidP="006B56AB">
            <w:pPr>
              <w:spacing w:after="60"/>
              <w:jc w:val="both"/>
              <w:rPr>
                <w:color w:val="000000"/>
                <w:sz w:val="16"/>
                <w:szCs w:val="16"/>
              </w:rPr>
            </w:pPr>
          </w:p>
        </w:tc>
      </w:tr>
      <w:tr w:rsidR="007A3D02" w:rsidRPr="003131DF" w:rsidTr="00C4675F">
        <w:trPr>
          <w:trHeight w:val="573"/>
        </w:trPr>
        <w:tc>
          <w:tcPr>
            <w:tcW w:w="568" w:type="dxa"/>
            <w:shd w:val="clear" w:color="auto" w:fill="D9D9D9" w:themeFill="background1" w:themeFillShade="D9"/>
          </w:tcPr>
          <w:p w:rsidR="00C14995" w:rsidRPr="00921675" w:rsidRDefault="00C14995" w:rsidP="00532501">
            <w:pPr>
              <w:spacing w:after="60"/>
              <w:jc w:val="center"/>
              <w:rPr>
                <w:snapToGrid w:val="0"/>
                <w:color w:val="000000"/>
                <w:sz w:val="16"/>
                <w:szCs w:val="16"/>
              </w:rPr>
            </w:pPr>
            <w:r>
              <w:rPr>
                <w:snapToGrid w:val="0"/>
                <w:color w:val="000000"/>
                <w:sz w:val="16"/>
                <w:szCs w:val="16"/>
              </w:rPr>
              <w:t>3</w:t>
            </w:r>
            <w:r w:rsidR="00532501">
              <w:rPr>
                <w:snapToGrid w:val="0"/>
                <w:color w:val="000000"/>
                <w:sz w:val="16"/>
                <w:szCs w:val="16"/>
              </w:rPr>
              <w:t>2</w:t>
            </w:r>
          </w:p>
        </w:tc>
        <w:tc>
          <w:tcPr>
            <w:tcW w:w="3402" w:type="dxa"/>
            <w:shd w:val="clear" w:color="auto" w:fill="D9D9D9" w:themeFill="background1" w:themeFillShade="D9"/>
          </w:tcPr>
          <w:p w:rsidR="00C14995" w:rsidRPr="00921675" w:rsidRDefault="00C14995"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11</w:t>
            </w:r>
          </w:p>
          <w:p w:rsidR="00E94312" w:rsidRPr="00132136" w:rsidRDefault="00E94312" w:rsidP="006B56AB">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3E3F00" w:rsidRPr="00132136">
              <w:rPr>
                <w:color w:val="000000"/>
                <w:sz w:val="16"/>
                <w:szCs w:val="16"/>
              </w:rPr>
              <w:t xml:space="preserve"> 12.</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AE5ACA" w:rsidRDefault="003E3F00"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3E3F00" w:rsidRPr="00132136">
              <w:rPr>
                <w:color w:val="000000"/>
                <w:sz w:val="16"/>
                <w:szCs w:val="16"/>
              </w:rPr>
              <w:t xml:space="preserve"> 13</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92422" w:rsidRDefault="003E3F00"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3E3F00" w:rsidRPr="00132136">
              <w:rPr>
                <w:color w:val="000000"/>
                <w:sz w:val="16"/>
                <w:szCs w:val="16"/>
              </w:rPr>
              <w:t xml:space="preserve"> 14</w:t>
            </w:r>
          </w:p>
          <w:p w:rsidR="003E3F00" w:rsidRPr="00132136" w:rsidRDefault="00BF539E" w:rsidP="003E3F00">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1C5619">
              <w:rPr>
                <w:color w:val="FF0000"/>
                <w:sz w:val="16"/>
                <w:szCs w:val="16"/>
              </w:rPr>
              <w:t>и нет изменений. Если нет изменений, соответствующая оговорка делается в оферте</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5CAC" w:rsidRDefault="003E3F00"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w:t>
            </w:r>
            <w:r w:rsidR="003E3F00" w:rsidRPr="00132136">
              <w:rPr>
                <w:color w:val="000000"/>
                <w:sz w:val="16"/>
                <w:szCs w:val="16"/>
              </w:rPr>
              <w:t xml:space="preserve"> 15</w:t>
            </w:r>
          </w:p>
          <w:p w:rsidR="003E3F00" w:rsidRPr="00132136" w:rsidRDefault="00BF539E" w:rsidP="003E3F00">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w:t>
            </w:r>
            <w:r w:rsidRPr="001C5619">
              <w:rPr>
                <w:snapToGrid w:val="0"/>
                <w:color w:val="FF0000"/>
                <w:sz w:val="16"/>
                <w:szCs w:val="16"/>
              </w:rPr>
              <w:lastRenderedPageBreak/>
              <w:t xml:space="preserve">стоимость закупки не превышает 50 000 000 (пятьдесят миллионов) рублей и </w:t>
            </w:r>
            <w:r w:rsidRPr="001C5619">
              <w:rPr>
                <w:color w:val="FF0000"/>
                <w:sz w:val="16"/>
                <w:szCs w:val="16"/>
              </w:rPr>
              <w:t>нет изменений. Если нет изменений, соответствующая оговорка делается в оферте</w:t>
            </w:r>
          </w:p>
        </w:tc>
      </w:tr>
      <w:tr w:rsidR="007A3D02" w:rsidRPr="003131DF" w:rsidTr="00C4675F">
        <w:trPr>
          <w:trHeight w:val="573"/>
        </w:trPr>
        <w:tc>
          <w:tcPr>
            <w:tcW w:w="568" w:type="dxa"/>
            <w:shd w:val="clear" w:color="auto" w:fill="D9D9D9" w:themeFill="background1" w:themeFillShade="D9"/>
          </w:tcPr>
          <w:p w:rsidR="00C14995" w:rsidRPr="00921675" w:rsidRDefault="00C14995" w:rsidP="003E3F00">
            <w:pPr>
              <w:spacing w:after="60"/>
              <w:jc w:val="center"/>
              <w:rPr>
                <w:snapToGrid w:val="0"/>
                <w:color w:val="000000"/>
                <w:sz w:val="16"/>
                <w:szCs w:val="16"/>
              </w:rPr>
            </w:pPr>
            <w:r>
              <w:rPr>
                <w:snapToGrid w:val="0"/>
                <w:color w:val="000000"/>
                <w:sz w:val="16"/>
                <w:szCs w:val="16"/>
              </w:rPr>
              <w:lastRenderedPageBreak/>
              <w:t>3</w:t>
            </w:r>
            <w:r w:rsidR="003E3F00">
              <w:rPr>
                <w:snapToGrid w:val="0"/>
                <w:color w:val="000000"/>
                <w:sz w:val="16"/>
                <w:szCs w:val="16"/>
              </w:rPr>
              <w:t>7</w:t>
            </w:r>
          </w:p>
        </w:tc>
        <w:tc>
          <w:tcPr>
            <w:tcW w:w="3402" w:type="dxa"/>
            <w:shd w:val="clear" w:color="auto" w:fill="D9D9D9" w:themeFill="background1" w:themeFillShade="D9"/>
          </w:tcPr>
          <w:p w:rsidR="00C14995" w:rsidRPr="00921675" w:rsidRDefault="005D6287" w:rsidP="00EC1993">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r w:rsidR="00EC1993">
              <w:rPr>
                <w:snapToGrid w:val="0"/>
                <w:color w:val="000000"/>
                <w:sz w:val="16"/>
                <w:szCs w:val="16"/>
              </w:rPr>
              <w:t xml:space="preserve">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BF539E" w:rsidRDefault="00B76082" w:rsidP="006B56AB">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9522E3" w:rsidRPr="00BF539E">
              <w:rPr>
                <w:sz w:val="16"/>
                <w:szCs w:val="16"/>
              </w:rPr>
              <w:t xml:space="preserve"> </w:t>
            </w:r>
            <w:r w:rsidR="008C46E8" w:rsidRPr="00BF539E">
              <w:rPr>
                <w:sz w:val="16"/>
                <w:szCs w:val="16"/>
              </w:rPr>
              <w:t>16</w:t>
            </w:r>
            <w:r w:rsidR="001B389D" w:rsidRPr="00BF539E">
              <w:rPr>
                <w:sz w:val="16"/>
                <w:szCs w:val="16"/>
              </w:rPr>
              <w:t>.</w:t>
            </w:r>
          </w:p>
          <w:p w:rsidR="003B4124" w:rsidRPr="00BF539E" w:rsidRDefault="008754B8" w:rsidP="00902344">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3F0AF5" w:rsidRPr="003131DF" w:rsidTr="00C4675F">
        <w:trPr>
          <w:trHeight w:val="573"/>
        </w:trPr>
        <w:tc>
          <w:tcPr>
            <w:tcW w:w="568" w:type="dxa"/>
            <w:shd w:val="clear" w:color="auto" w:fill="D9D9D9" w:themeFill="background1" w:themeFillShade="D9"/>
          </w:tcPr>
          <w:p w:rsidR="003F0AF5" w:rsidRDefault="00304731" w:rsidP="003E3F00">
            <w:pPr>
              <w:spacing w:after="60"/>
              <w:jc w:val="center"/>
              <w:rPr>
                <w:snapToGrid w:val="0"/>
                <w:color w:val="000000"/>
                <w:sz w:val="16"/>
                <w:szCs w:val="16"/>
              </w:rPr>
            </w:pPr>
            <w:r>
              <w:rPr>
                <w:snapToGrid w:val="0"/>
                <w:color w:val="000000"/>
                <w:sz w:val="16"/>
                <w:szCs w:val="16"/>
              </w:rPr>
              <w:t>3</w:t>
            </w:r>
            <w:r w:rsidR="003E3F00">
              <w:rPr>
                <w:snapToGrid w:val="0"/>
                <w:color w:val="000000"/>
                <w:sz w:val="16"/>
                <w:szCs w:val="16"/>
              </w:rPr>
              <w:t>8</w:t>
            </w:r>
          </w:p>
        </w:tc>
        <w:tc>
          <w:tcPr>
            <w:tcW w:w="3402" w:type="dxa"/>
            <w:shd w:val="clear" w:color="auto" w:fill="D9D9D9" w:themeFill="background1" w:themeFillShade="D9"/>
          </w:tcPr>
          <w:p w:rsidR="003F0AF5" w:rsidRDefault="00A62943" w:rsidP="00EC1993">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3F0AF5" w:rsidRPr="00066461" w:rsidRDefault="001B389D"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F0AF5" w:rsidRPr="00921675" w:rsidRDefault="003F0AF5" w:rsidP="00F26EA7">
            <w:pPr>
              <w:spacing w:after="60"/>
              <w:rPr>
                <w:color w:val="000000"/>
                <w:sz w:val="16"/>
                <w:szCs w:val="16"/>
              </w:rPr>
            </w:pPr>
          </w:p>
        </w:tc>
        <w:tc>
          <w:tcPr>
            <w:tcW w:w="1134" w:type="dxa"/>
            <w:shd w:val="clear" w:color="auto" w:fill="D9D9D9" w:themeFill="background1" w:themeFillShade="D9"/>
          </w:tcPr>
          <w:p w:rsidR="003F0AF5" w:rsidRPr="00822AA7" w:rsidRDefault="003F0AF5" w:rsidP="00F26EA7">
            <w:pPr>
              <w:spacing w:after="60"/>
              <w:rPr>
                <w:color w:val="000000"/>
                <w:sz w:val="16"/>
                <w:szCs w:val="16"/>
              </w:rPr>
            </w:pPr>
          </w:p>
        </w:tc>
        <w:tc>
          <w:tcPr>
            <w:tcW w:w="2376" w:type="dxa"/>
            <w:shd w:val="clear" w:color="auto" w:fill="D9D9D9" w:themeFill="background1" w:themeFillShade="D9"/>
          </w:tcPr>
          <w:p w:rsidR="001B389D" w:rsidRPr="00BF539E" w:rsidRDefault="00FD080A" w:rsidP="001B389D">
            <w:pPr>
              <w:spacing w:after="60"/>
              <w:jc w:val="both"/>
              <w:rPr>
                <w:sz w:val="16"/>
                <w:szCs w:val="16"/>
              </w:rPr>
            </w:pPr>
            <w:r>
              <w:rPr>
                <w:sz w:val="16"/>
                <w:szCs w:val="16"/>
              </w:rPr>
              <w:t>Ф</w:t>
            </w:r>
            <w:r w:rsidR="001B389D" w:rsidRPr="00BF539E">
              <w:rPr>
                <w:sz w:val="16"/>
                <w:szCs w:val="16"/>
              </w:rPr>
              <w:t>орм</w:t>
            </w:r>
            <w:r>
              <w:rPr>
                <w:sz w:val="16"/>
                <w:szCs w:val="16"/>
              </w:rPr>
              <w:t>а</w:t>
            </w:r>
            <w:r w:rsidR="001B389D" w:rsidRPr="00BF539E">
              <w:rPr>
                <w:sz w:val="16"/>
                <w:szCs w:val="16"/>
              </w:rPr>
              <w:t xml:space="preserve"> </w:t>
            </w:r>
            <w:r w:rsidR="009522E3" w:rsidRPr="00BF539E">
              <w:rPr>
                <w:sz w:val="16"/>
                <w:szCs w:val="16"/>
              </w:rPr>
              <w:t xml:space="preserve"> </w:t>
            </w:r>
            <w:r w:rsidR="008C46E8" w:rsidRPr="00BF539E">
              <w:rPr>
                <w:sz w:val="16"/>
                <w:szCs w:val="16"/>
              </w:rPr>
              <w:t>17</w:t>
            </w:r>
            <w:r w:rsidR="00746245" w:rsidRPr="00BF539E">
              <w:rPr>
                <w:sz w:val="16"/>
                <w:szCs w:val="16"/>
              </w:rPr>
              <w:t>.</w:t>
            </w:r>
          </w:p>
          <w:p w:rsidR="003F0AF5" w:rsidRPr="00BF539E" w:rsidRDefault="00746245" w:rsidP="00746245">
            <w:pPr>
              <w:spacing w:after="60"/>
              <w:jc w:val="both"/>
              <w:rPr>
                <w:sz w:val="16"/>
                <w:szCs w:val="16"/>
              </w:rPr>
            </w:pPr>
            <w:r w:rsidRPr="00BF539E">
              <w:rPr>
                <w:sz w:val="16"/>
                <w:szCs w:val="16"/>
              </w:rPr>
              <w:t>Предоставляется в случае привлечения субподрядчиков (соисполнителей)</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921675"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822AA7"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FD080A" w:rsidP="00FD080A">
            <w:pPr>
              <w:spacing w:after="60"/>
              <w:jc w:val="both"/>
              <w:rPr>
                <w:sz w:val="16"/>
                <w:szCs w:val="16"/>
              </w:rPr>
            </w:pPr>
            <w:r w:rsidRPr="00FD080A">
              <w:rPr>
                <w:sz w:val="16"/>
                <w:szCs w:val="16"/>
              </w:rPr>
              <w:t>Форма 18, 20</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FD080A" w:rsidP="00FD080A">
            <w:pPr>
              <w:spacing w:after="60"/>
              <w:jc w:val="both"/>
              <w:rPr>
                <w:sz w:val="16"/>
                <w:szCs w:val="16"/>
              </w:rPr>
            </w:pPr>
            <w:r w:rsidRPr="00FD080A">
              <w:rPr>
                <w:sz w:val="16"/>
                <w:szCs w:val="16"/>
              </w:rPr>
              <w:t>Форма 19</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6C6D16" w:rsidRDefault="00FD080A" w:rsidP="00FD080A">
            <w:pPr>
              <w:spacing w:after="60"/>
              <w:jc w:val="both"/>
              <w:rPr>
                <w:snapToGrid w:val="0"/>
                <w:color w:val="000000"/>
                <w:sz w:val="16"/>
                <w:szCs w:val="16"/>
              </w:rPr>
            </w:pPr>
            <w:r>
              <w:rPr>
                <w:snapToGrid w:val="0"/>
                <w:color w:val="000000"/>
                <w:sz w:val="16"/>
                <w:szCs w:val="16"/>
              </w:rPr>
              <w:t>Справка о цепочке собственников компании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both"/>
              <w:rPr>
                <w:sz w:val="16"/>
                <w:szCs w:val="16"/>
              </w:rPr>
            </w:pPr>
            <w:r w:rsidRPr="00FD080A">
              <w:rPr>
                <w:sz w:val="16"/>
                <w:szCs w:val="16"/>
              </w:rPr>
              <w:t>Форма 22</w:t>
            </w:r>
          </w:p>
          <w:p w:rsidR="00C70023" w:rsidRPr="00FD080A" w:rsidRDefault="00C70023" w:rsidP="00FD080A">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9661B1" w:rsidP="003E3F00">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BF539E" w:rsidRDefault="00FD080A" w:rsidP="003E3F00">
            <w:pPr>
              <w:spacing w:after="60"/>
              <w:jc w:val="both"/>
              <w:rPr>
                <w:sz w:val="16"/>
                <w:szCs w:val="16"/>
              </w:rPr>
            </w:pPr>
            <w:r>
              <w:rPr>
                <w:sz w:val="16"/>
                <w:szCs w:val="16"/>
              </w:rPr>
              <w:t>Ф</w:t>
            </w:r>
            <w:r w:rsidR="003E3F00" w:rsidRPr="00BF539E">
              <w:rPr>
                <w:sz w:val="16"/>
                <w:szCs w:val="16"/>
              </w:rPr>
              <w:t>орм</w:t>
            </w:r>
            <w:r>
              <w:rPr>
                <w:sz w:val="16"/>
                <w:szCs w:val="16"/>
              </w:rPr>
              <w:t>а</w:t>
            </w:r>
            <w:r w:rsidR="003E3F00" w:rsidRPr="00BF539E">
              <w:rPr>
                <w:sz w:val="16"/>
                <w:szCs w:val="16"/>
              </w:rPr>
              <w:t xml:space="preserve"> 23</w:t>
            </w:r>
          </w:p>
          <w:p w:rsidR="003E3F00" w:rsidRPr="00BF539E" w:rsidRDefault="00C70023" w:rsidP="003E3F00">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F15249" w:rsidRPr="003131DF" w:rsidTr="00C4675F">
        <w:trPr>
          <w:trHeight w:val="573"/>
        </w:trPr>
        <w:tc>
          <w:tcPr>
            <w:tcW w:w="568" w:type="dxa"/>
            <w:shd w:val="clear" w:color="auto" w:fill="D9D9D9" w:themeFill="background1" w:themeFillShade="D9"/>
          </w:tcPr>
          <w:p w:rsidR="00F15249" w:rsidRDefault="003240AE" w:rsidP="009661B1">
            <w:pPr>
              <w:spacing w:after="60"/>
              <w:jc w:val="center"/>
              <w:rPr>
                <w:snapToGrid w:val="0"/>
                <w:color w:val="000000"/>
                <w:sz w:val="16"/>
                <w:szCs w:val="16"/>
              </w:rPr>
            </w:pPr>
            <w:r>
              <w:rPr>
                <w:snapToGrid w:val="0"/>
                <w:color w:val="000000"/>
                <w:sz w:val="16"/>
                <w:szCs w:val="16"/>
              </w:rPr>
              <w:t>4</w:t>
            </w:r>
            <w:r w:rsidR="009661B1">
              <w:rPr>
                <w:snapToGrid w:val="0"/>
                <w:color w:val="000000"/>
                <w:sz w:val="16"/>
                <w:szCs w:val="16"/>
              </w:rPr>
              <w:t>3</w:t>
            </w:r>
          </w:p>
        </w:tc>
        <w:tc>
          <w:tcPr>
            <w:tcW w:w="3402" w:type="dxa"/>
            <w:shd w:val="clear" w:color="auto" w:fill="D9D9D9" w:themeFill="background1" w:themeFillShade="D9"/>
          </w:tcPr>
          <w:p w:rsidR="00F15249" w:rsidRDefault="00F15249"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F15249" w:rsidRDefault="0041710C"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15249" w:rsidRPr="00921675" w:rsidRDefault="00F15249" w:rsidP="00F26EA7">
            <w:pPr>
              <w:spacing w:after="60"/>
              <w:rPr>
                <w:color w:val="000000"/>
                <w:sz w:val="16"/>
                <w:szCs w:val="16"/>
              </w:rPr>
            </w:pPr>
          </w:p>
        </w:tc>
        <w:tc>
          <w:tcPr>
            <w:tcW w:w="1134" w:type="dxa"/>
            <w:shd w:val="clear" w:color="auto" w:fill="D9D9D9" w:themeFill="background1" w:themeFillShade="D9"/>
          </w:tcPr>
          <w:p w:rsidR="00F15249" w:rsidRPr="00822AA7" w:rsidRDefault="00F15249" w:rsidP="00F26EA7">
            <w:pPr>
              <w:spacing w:after="60"/>
              <w:rPr>
                <w:color w:val="000000"/>
                <w:sz w:val="16"/>
                <w:szCs w:val="16"/>
              </w:rPr>
            </w:pPr>
          </w:p>
        </w:tc>
        <w:tc>
          <w:tcPr>
            <w:tcW w:w="2376" w:type="dxa"/>
            <w:shd w:val="clear" w:color="auto" w:fill="D9D9D9" w:themeFill="background1" w:themeFillShade="D9"/>
          </w:tcPr>
          <w:p w:rsidR="00177BC1" w:rsidRPr="00BF539E" w:rsidRDefault="00B76082" w:rsidP="00177BC1">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8C46E8" w:rsidRPr="00BF539E">
              <w:rPr>
                <w:sz w:val="16"/>
                <w:szCs w:val="16"/>
              </w:rPr>
              <w:t xml:space="preserve"> 2</w:t>
            </w:r>
            <w:r w:rsidR="003607FD" w:rsidRPr="00BF539E">
              <w:rPr>
                <w:sz w:val="16"/>
                <w:szCs w:val="16"/>
              </w:rPr>
              <w:t>4</w:t>
            </w:r>
            <w:r w:rsidR="00177BC1" w:rsidRPr="00BF539E">
              <w:rPr>
                <w:sz w:val="16"/>
                <w:szCs w:val="16"/>
              </w:rPr>
              <w:t>.</w:t>
            </w:r>
          </w:p>
          <w:p w:rsidR="00F15249" w:rsidRPr="00BF539E" w:rsidRDefault="00F15249" w:rsidP="001B389D">
            <w:pPr>
              <w:spacing w:after="60"/>
              <w:jc w:val="both"/>
              <w:rPr>
                <w:sz w:val="16"/>
                <w:szCs w:val="16"/>
              </w:rPr>
            </w:pP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15249" w:rsidRDefault="00FD080A" w:rsidP="00FD080A">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921675"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822AA7"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B76082" w:rsidP="00FD080A">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D080A">
              <w:rPr>
                <w:sz w:val="16"/>
                <w:szCs w:val="16"/>
              </w:rPr>
              <w:t xml:space="preserve"> 25</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snapToGrid w:val="0"/>
                <w:color w:val="000000"/>
                <w:sz w:val="16"/>
                <w:szCs w:val="16"/>
              </w:rPr>
            </w:pPr>
            <w:r>
              <w:rPr>
                <w:snapToGrid w:val="0"/>
                <w:color w:val="000000"/>
                <w:sz w:val="16"/>
                <w:szCs w:val="16"/>
              </w:rPr>
              <w:lastRenderedPageBreak/>
              <w:t>45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15249" w:rsidRDefault="00FD080A" w:rsidP="00FD080A">
            <w:pPr>
              <w:spacing w:after="60"/>
              <w:jc w:val="both"/>
              <w:rPr>
                <w:snapToGrid w:val="0"/>
                <w:color w:val="000000"/>
                <w:sz w:val="16"/>
                <w:szCs w:val="16"/>
              </w:rPr>
            </w:pPr>
            <w:r w:rsidRPr="00FD080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921675"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822AA7"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B76082" w:rsidP="00FD080A">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D080A" w:rsidRPr="004472C6">
              <w:rPr>
                <w:sz w:val="16"/>
                <w:szCs w:val="16"/>
              </w:rPr>
              <w:t xml:space="preserve"> 2</w:t>
            </w:r>
            <w:r w:rsidR="00FD080A">
              <w:rPr>
                <w:sz w:val="16"/>
                <w:szCs w:val="16"/>
              </w:rPr>
              <w:t>6</w:t>
            </w:r>
          </w:p>
        </w:tc>
      </w:tr>
      <w:tr w:rsidR="00C70023"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jc w:val="center"/>
              <w:rPr>
                <w:snapToGrid w:val="0"/>
                <w:color w:val="000000"/>
                <w:sz w:val="16"/>
                <w:szCs w:val="16"/>
              </w:rPr>
            </w:pPr>
            <w:r>
              <w:rPr>
                <w:snapToGrid w:val="0"/>
                <w:color w:val="000000"/>
                <w:sz w:val="16"/>
                <w:szCs w:val="16"/>
              </w:rPr>
              <w:t>46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Pr="00FD080A" w:rsidRDefault="00C70023" w:rsidP="00FD080A">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jc w:val="both"/>
              <w:rPr>
                <w:snapToGrid w:val="0"/>
                <w:color w:val="000000"/>
                <w:sz w:val="16"/>
                <w:szCs w:val="16"/>
              </w:rPr>
            </w:pPr>
          </w:p>
        </w:tc>
      </w:tr>
      <w:tr w:rsidR="00FF5489" w:rsidRPr="003131DF" w:rsidTr="00C4675F">
        <w:trPr>
          <w:trHeight w:val="573"/>
        </w:trPr>
        <w:tc>
          <w:tcPr>
            <w:tcW w:w="568" w:type="dxa"/>
            <w:shd w:val="clear" w:color="auto" w:fill="D9D9D9" w:themeFill="background1" w:themeFillShade="D9"/>
          </w:tcPr>
          <w:p w:rsidR="00FF5489" w:rsidRDefault="001035B1" w:rsidP="00C70023">
            <w:pPr>
              <w:spacing w:after="60"/>
              <w:jc w:val="center"/>
              <w:rPr>
                <w:snapToGrid w:val="0"/>
                <w:color w:val="000000"/>
                <w:sz w:val="16"/>
                <w:szCs w:val="16"/>
              </w:rPr>
            </w:pPr>
            <w:r>
              <w:rPr>
                <w:snapToGrid w:val="0"/>
                <w:color w:val="000000"/>
                <w:sz w:val="16"/>
                <w:szCs w:val="16"/>
              </w:rPr>
              <w:t>4</w:t>
            </w:r>
            <w:r w:rsidR="00C70023">
              <w:rPr>
                <w:snapToGrid w:val="0"/>
                <w:color w:val="000000"/>
                <w:sz w:val="16"/>
                <w:szCs w:val="16"/>
              </w:rPr>
              <w:t>7</w:t>
            </w:r>
          </w:p>
        </w:tc>
        <w:tc>
          <w:tcPr>
            <w:tcW w:w="3402" w:type="dxa"/>
            <w:shd w:val="clear" w:color="auto" w:fill="D9D9D9" w:themeFill="background1" w:themeFillShade="D9"/>
          </w:tcPr>
          <w:p w:rsidR="00FF5489" w:rsidRPr="000225F4" w:rsidRDefault="00FF5489" w:rsidP="00F26EA7">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rsidR="008A46B5">
              <w:t xml:space="preserve"> </w:t>
            </w:r>
            <w:r w:rsidR="008A46B5"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FF5489" w:rsidRDefault="001E1812"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F5489" w:rsidRPr="00921675" w:rsidRDefault="001E1812" w:rsidP="001E1812">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FF5489" w:rsidRPr="00822AA7" w:rsidRDefault="001E1812" w:rsidP="001E1812">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1E1812" w:rsidRPr="00BF539E" w:rsidRDefault="00B76082" w:rsidP="001E1812">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1E1812" w:rsidRPr="00BF539E">
              <w:rPr>
                <w:sz w:val="16"/>
                <w:szCs w:val="16"/>
              </w:rPr>
              <w:t xml:space="preserve"> </w:t>
            </w:r>
            <w:r w:rsidR="00442DF3" w:rsidRPr="00BF539E">
              <w:rPr>
                <w:sz w:val="16"/>
                <w:szCs w:val="16"/>
              </w:rPr>
              <w:t>2</w:t>
            </w:r>
            <w:r w:rsidR="00FD080A">
              <w:rPr>
                <w:sz w:val="16"/>
                <w:szCs w:val="16"/>
              </w:rPr>
              <w:t>7</w:t>
            </w:r>
          </w:p>
          <w:p w:rsidR="008A46B5" w:rsidRPr="00BF539E" w:rsidRDefault="008A46B5" w:rsidP="001E1812">
            <w:pPr>
              <w:spacing w:after="60"/>
              <w:jc w:val="both"/>
              <w:rPr>
                <w:sz w:val="16"/>
                <w:szCs w:val="16"/>
              </w:rPr>
            </w:pPr>
            <w:proofErr w:type="gramStart"/>
            <w:r w:rsidRPr="00BF539E">
              <w:rPr>
                <w:sz w:val="16"/>
                <w:szCs w:val="16"/>
              </w:rPr>
              <w:t>Предоставляется если Потенциальный участник является</w:t>
            </w:r>
            <w:proofErr w:type="gramEnd"/>
            <w:r w:rsidRPr="00BF539E">
              <w:rPr>
                <w:sz w:val="16"/>
                <w:szCs w:val="16"/>
              </w:rPr>
              <w:t xml:space="preserve"> участником Программы партнерства с субъектами малого и среднего предпринимательства</w:t>
            </w:r>
          </w:p>
          <w:p w:rsidR="00FF5489" w:rsidRPr="00BF539E" w:rsidRDefault="00FF5489" w:rsidP="00177BC1">
            <w:pPr>
              <w:spacing w:after="60"/>
              <w:jc w:val="both"/>
              <w:rPr>
                <w:sz w:val="16"/>
                <w:szCs w:val="16"/>
              </w:rPr>
            </w:pPr>
          </w:p>
        </w:tc>
      </w:tr>
      <w:tr w:rsidR="007A3D02" w:rsidRPr="003131DF" w:rsidTr="00C4675F">
        <w:tc>
          <w:tcPr>
            <w:tcW w:w="568" w:type="dxa"/>
            <w:shd w:val="clear" w:color="auto" w:fill="D9D9D9" w:themeFill="background1" w:themeFillShade="D9"/>
          </w:tcPr>
          <w:p w:rsidR="00C14995" w:rsidRPr="00921675" w:rsidRDefault="00304731" w:rsidP="00C70023">
            <w:pPr>
              <w:spacing w:before="120" w:after="120"/>
              <w:jc w:val="center"/>
              <w:rPr>
                <w:snapToGrid w:val="0"/>
                <w:color w:val="000000"/>
                <w:sz w:val="16"/>
                <w:szCs w:val="16"/>
              </w:rPr>
            </w:pPr>
            <w:r>
              <w:rPr>
                <w:snapToGrid w:val="0"/>
                <w:color w:val="000000"/>
                <w:sz w:val="16"/>
                <w:szCs w:val="16"/>
              </w:rPr>
              <w:t>4</w:t>
            </w:r>
            <w:r w:rsidR="00C70023">
              <w:rPr>
                <w:snapToGrid w:val="0"/>
                <w:color w:val="000000"/>
                <w:sz w:val="16"/>
                <w:szCs w:val="16"/>
              </w:rPr>
              <w:t>8</w:t>
            </w:r>
          </w:p>
        </w:tc>
        <w:tc>
          <w:tcPr>
            <w:tcW w:w="3402" w:type="dxa"/>
            <w:shd w:val="clear" w:color="auto" w:fill="D9D9D9" w:themeFill="background1" w:themeFillShade="D9"/>
          </w:tcPr>
          <w:p w:rsidR="00C14995" w:rsidRPr="00921675" w:rsidRDefault="0098013B" w:rsidP="003131DF">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sidR="003131DF">
              <w:rPr>
                <w:snapToGrid w:val="0"/>
                <w:color w:val="000000"/>
                <w:sz w:val="16"/>
                <w:szCs w:val="16"/>
              </w:rPr>
              <w:t>. д.</w:t>
            </w:r>
            <w:r>
              <w:rPr>
                <w:snapToGrid w:val="0"/>
                <w:color w:val="000000"/>
                <w:sz w:val="16"/>
                <w:szCs w:val="16"/>
              </w:rPr>
              <w:t>, а так же документы</w:t>
            </w:r>
            <w:r w:rsidR="00C14995"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sidR="003131DF">
              <w:rPr>
                <w:snapToGrid w:val="0"/>
                <w:color w:val="000000"/>
                <w:sz w:val="16"/>
                <w:szCs w:val="16"/>
              </w:rPr>
              <w:t xml:space="preserve"> и т.п.)</w:t>
            </w:r>
          </w:p>
        </w:tc>
        <w:tc>
          <w:tcPr>
            <w:tcW w:w="992" w:type="dxa"/>
            <w:shd w:val="clear" w:color="auto" w:fill="D9D9D9" w:themeFill="background1" w:themeFillShade="D9"/>
          </w:tcPr>
          <w:p w:rsidR="00C14995" w:rsidRPr="00921675" w:rsidRDefault="00C14995" w:rsidP="00F26EA7">
            <w:pPr>
              <w:spacing w:before="120" w:after="120"/>
              <w:jc w:val="center"/>
              <w:rPr>
                <w:snapToGrid w:val="0"/>
                <w:color w:val="000000"/>
                <w:sz w:val="16"/>
                <w:szCs w:val="16"/>
              </w:rPr>
            </w:pPr>
          </w:p>
        </w:tc>
        <w:tc>
          <w:tcPr>
            <w:tcW w:w="1276" w:type="dxa"/>
            <w:shd w:val="clear" w:color="auto" w:fill="D9D9D9" w:themeFill="background1" w:themeFillShade="D9"/>
          </w:tcPr>
          <w:p w:rsidR="00C14995" w:rsidRPr="00921675" w:rsidRDefault="00C14995" w:rsidP="00F26EA7">
            <w:pPr>
              <w:spacing w:before="120" w:after="120"/>
              <w:jc w:val="both"/>
              <w:rPr>
                <w:snapToGrid w:val="0"/>
                <w:sz w:val="16"/>
                <w:szCs w:val="16"/>
              </w:rPr>
            </w:pPr>
          </w:p>
        </w:tc>
        <w:tc>
          <w:tcPr>
            <w:tcW w:w="1134" w:type="dxa"/>
            <w:shd w:val="clear" w:color="auto" w:fill="D9D9D9" w:themeFill="background1" w:themeFillShade="D9"/>
          </w:tcPr>
          <w:p w:rsidR="00C14995" w:rsidRPr="00822AA7" w:rsidRDefault="00C14995" w:rsidP="00F26EA7">
            <w:pPr>
              <w:spacing w:before="120" w:after="120"/>
              <w:jc w:val="both"/>
              <w:rPr>
                <w:snapToGrid w:val="0"/>
                <w:sz w:val="16"/>
                <w:szCs w:val="16"/>
              </w:rPr>
            </w:pPr>
          </w:p>
        </w:tc>
        <w:tc>
          <w:tcPr>
            <w:tcW w:w="2376" w:type="dxa"/>
            <w:shd w:val="clear" w:color="auto" w:fill="D9D9D9" w:themeFill="background1" w:themeFillShade="D9"/>
          </w:tcPr>
          <w:p w:rsidR="00C14995" w:rsidRPr="003131DF" w:rsidRDefault="00C14995" w:rsidP="00F26EA7">
            <w:pPr>
              <w:spacing w:before="120" w:after="120"/>
              <w:jc w:val="both"/>
              <w:rPr>
                <w:snapToGrid w:val="0"/>
                <w:sz w:val="16"/>
                <w:szCs w:val="16"/>
                <w:highlight w:val="green"/>
              </w:rPr>
            </w:pPr>
          </w:p>
        </w:tc>
      </w:tr>
      <w:tr w:rsidR="001D73FE" w:rsidRPr="00921675" w:rsidTr="000452C4">
        <w:trPr>
          <w:trHeight w:val="1691"/>
        </w:trPr>
        <w:tc>
          <w:tcPr>
            <w:tcW w:w="9748" w:type="dxa"/>
            <w:gridSpan w:val="6"/>
            <w:shd w:val="clear" w:color="auto" w:fill="D9D9D9" w:themeFill="background1" w:themeFillShade="D9"/>
          </w:tcPr>
          <w:p w:rsidR="000452C4" w:rsidRPr="000452C4" w:rsidRDefault="000452C4" w:rsidP="000452C4">
            <w:pPr>
              <w:spacing w:after="60"/>
              <w:jc w:val="both"/>
              <w:rPr>
                <w:sz w:val="20"/>
                <w:szCs w:val="20"/>
              </w:rPr>
            </w:pPr>
            <w:r w:rsidRPr="000452C4">
              <w:rPr>
                <w:sz w:val="20"/>
                <w:szCs w:val="20"/>
              </w:rPr>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w:t>
            </w:r>
            <w:r w:rsidR="008D2E24">
              <w:rPr>
                <w:sz w:val="20"/>
                <w:szCs w:val="20"/>
              </w:rPr>
              <w:t xml:space="preserve">непосредственно </w:t>
            </w:r>
            <w:r w:rsidRPr="000452C4">
              <w:rPr>
                <w:sz w:val="20"/>
                <w:szCs w:val="20"/>
              </w:rPr>
              <w:t>Потенциальным участником, либо заверенную нотариусом).</w:t>
            </w:r>
          </w:p>
          <w:p w:rsidR="001D73FE" w:rsidRPr="008F19B8" w:rsidRDefault="000452C4" w:rsidP="000452C4">
            <w:pPr>
              <w:spacing w:after="60"/>
              <w:jc w:val="both"/>
              <w:rPr>
                <w:sz w:val="16"/>
                <w:szCs w:val="16"/>
              </w:rPr>
            </w:pPr>
            <w:r w:rsidRPr="000452C4">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D9249A">
      <w:pPr>
        <w:pStyle w:val="af8"/>
        <w:numPr>
          <w:ilvl w:val="2"/>
          <w:numId w:val="47"/>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D9249A">
      <w:pPr>
        <w:pStyle w:val="af8"/>
        <w:numPr>
          <w:ilvl w:val="2"/>
          <w:numId w:val="47"/>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B1B7A" w:rsidRPr="002E2BE8" w:rsidRDefault="006D173C" w:rsidP="00D9249A">
      <w:pPr>
        <w:pStyle w:val="af8"/>
        <w:numPr>
          <w:ilvl w:val="2"/>
          <w:numId w:val="47"/>
        </w:numPr>
        <w:ind w:left="1134" w:hanging="1134"/>
        <w:contextualSpacing w:val="0"/>
        <w:jc w:val="both"/>
      </w:pPr>
      <w:bookmarkStart w:id="257"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7"/>
    </w:p>
    <w:p w:rsidR="00C05C28" w:rsidRDefault="004F2375" w:rsidP="00D9249A">
      <w:pPr>
        <w:pStyle w:val="af8"/>
        <w:numPr>
          <w:ilvl w:val="2"/>
          <w:numId w:val="47"/>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C018B1">
        <w:t>6.3.1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w:t>
      </w:r>
      <w:r w:rsidR="00C05C28" w:rsidRPr="002E2BE8">
        <w:lastRenderedPageBreak/>
        <w:t xml:space="preserve">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D9249A">
      <w:pPr>
        <w:pStyle w:val="af8"/>
        <w:numPr>
          <w:ilvl w:val="1"/>
          <w:numId w:val="47"/>
        </w:numPr>
        <w:ind w:left="1134" w:hanging="1134"/>
        <w:contextualSpacing w:val="0"/>
        <w:outlineLvl w:val="1"/>
        <w:rPr>
          <w:b/>
        </w:rPr>
      </w:pPr>
      <w:bookmarkStart w:id="258" w:name="_Toc422210019"/>
      <w:bookmarkStart w:id="259" w:name="_Toc422226839"/>
      <w:bookmarkStart w:id="260" w:name="_Toc422244191"/>
      <w:r w:rsidRPr="002E2BE8">
        <w:rPr>
          <w:b/>
        </w:rPr>
        <w:t xml:space="preserve">Срок действия заявки на участие в </w:t>
      </w:r>
      <w:r w:rsidR="00E8142F">
        <w:rPr>
          <w:b/>
        </w:rPr>
        <w:t>закупке</w:t>
      </w:r>
      <w:bookmarkEnd w:id="258"/>
      <w:bookmarkEnd w:id="259"/>
      <w:bookmarkEnd w:id="260"/>
    </w:p>
    <w:p w:rsidR="00597AD3" w:rsidRDefault="009626B2" w:rsidP="00D9249A">
      <w:pPr>
        <w:pStyle w:val="af8"/>
        <w:numPr>
          <w:ilvl w:val="2"/>
          <w:numId w:val="47"/>
        </w:numPr>
        <w:ind w:left="1134" w:hanging="1134"/>
        <w:contextualSpacing w:val="0"/>
        <w:jc w:val="both"/>
      </w:pPr>
      <w:r>
        <w:t>Общий срок действия Оферты составляет 90 календарных дней</w:t>
      </w:r>
      <w:r w:rsidR="0098013B">
        <w:t xml:space="preserve"> </w:t>
      </w:r>
      <w:r w:rsidR="0098013B" w:rsidRPr="00231207">
        <w:rPr>
          <w:szCs w:val="28"/>
        </w:rPr>
        <w:t>со дня, следующего за днем проведения процедуры вскрытия поступивших на закупку конвертов с заявками</w:t>
      </w:r>
      <w:r>
        <w:t xml:space="preserve">.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w:t>
      </w:r>
    </w:p>
    <w:p w:rsidR="001A714D" w:rsidRPr="002E2BE8" w:rsidRDefault="001A714D" w:rsidP="001A714D">
      <w:pPr>
        <w:pStyle w:val="af8"/>
        <w:ind w:left="1134"/>
        <w:contextualSpacing w:val="0"/>
        <w:jc w:val="both"/>
      </w:pPr>
    </w:p>
    <w:p w:rsidR="00597AD3" w:rsidRPr="002E2BE8" w:rsidRDefault="00597AD3" w:rsidP="00D9249A">
      <w:pPr>
        <w:pStyle w:val="af8"/>
        <w:numPr>
          <w:ilvl w:val="1"/>
          <w:numId w:val="47"/>
        </w:numPr>
        <w:ind w:left="1134" w:hanging="1134"/>
        <w:contextualSpacing w:val="0"/>
        <w:outlineLvl w:val="1"/>
        <w:rPr>
          <w:b/>
        </w:rPr>
      </w:pPr>
      <w:bookmarkStart w:id="261" w:name="_Toc422210020"/>
      <w:bookmarkStart w:id="262" w:name="_Toc422226840"/>
      <w:bookmarkStart w:id="263" w:name="_Toc422244192"/>
      <w:r w:rsidRPr="002E2BE8">
        <w:rPr>
          <w:b/>
        </w:rPr>
        <w:t xml:space="preserve">Официальный язык </w:t>
      </w:r>
      <w:r w:rsidR="00E8142F">
        <w:rPr>
          <w:b/>
        </w:rPr>
        <w:t>закупки</w:t>
      </w:r>
      <w:bookmarkEnd w:id="261"/>
      <w:bookmarkEnd w:id="262"/>
      <w:bookmarkEnd w:id="263"/>
    </w:p>
    <w:p w:rsidR="00597AD3" w:rsidRPr="002E2BE8" w:rsidRDefault="00597AD3" w:rsidP="00D9249A">
      <w:pPr>
        <w:pStyle w:val="af8"/>
        <w:numPr>
          <w:ilvl w:val="2"/>
          <w:numId w:val="4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D9249A">
      <w:pPr>
        <w:pStyle w:val="af8"/>
        <w:numPr>
          <w:ilvl w:val="2"/>
          <w:numId w:val="47"/>
        </w:numPr>
        <w:ind w:left="1134" w:hanging="1134"/>
        <w:contextualSpacing w:val="0"/>
        <w:jc w:val="both"/>
      </w:pPr>
      <w:bookmarkStart w:id="264"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4"/>
    </w:p>
    <w:p w:rsidR="00597AD3" w:rsidRPr="00821CD0" w:rsidRDefault="00597AD3" w:rsidP="00D9249A">
      <w:pPr>
        <w:pStyle w:val="af8"/>
        <w:numPr>
          <w:ilvl w:val="2"/>
          <w:numId w:val="4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C018B1">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D9249A">
      <w:pPr>
        <w:pStyle w:val="af8"/>
        <w:numPr>
          <w:ilvl w:val="1"/>
          <w:numId w:val="47"/>
        </w:numPr>
        <w:ind w:left="1134" w:hanging="1134"/>
        <w:contextualSpacing w:val="0"/>
        <w:outlineLvl w:val="1"/>
        <w:rPr>
          <w:b/>
        </w:rPr>
      </w:pPr>
      <w:bookmarkStart w:id="265" w:name="_Toc422210021"/>
      <w:bookmarkStart w:id="266" w:name="_Toc422226841"/>
      <w:bookmarkStart w:id="267" w:name="_Toc422244193"/>
      <w:r w:rsidRPr="00821CD0">
        <w:rPr>
          <w:b/>
        </w:rPr>
        <w:t xml:space="preserve">Валюта </w:t>
      </w:r>
      <w:r w:rsidR="00E8142F" w:rsidRPr="00821CD0">
        <w:rPr>
          <w:b/>
        </w:rPr>
        <w:t>закупки</w:t>
      </w:r>
      <w:bookmarkEnd w:id="265"/>
      <w:bookmarkEnd w:id="266"/>
      <w:bookmarkEnd w:id="267"/>
    </w:p>
    <w:p w:rsidR="00597AD3" w:rsidRPr="002E2BE8" w:rsidRDefault="00597AD3" w:rsidP="00D9249A">
      <w:pPr>
        <w:pStyle w:val="af8"/>
        <w:numPr>
          <w:ilvl w:val="2"/>
          <w:numId w:val="47"/>
        </w:numPr>
        <w:ind w:left="1134" w:hanging="1134"/>
        <w:contextualSpacing w:val="0"/>
        <w:jc w:val="both"/>
      </w:pPr>
      <w:bookmarkStart w:id="268" w:name="_Ref316325711"/>
      <w:r w:rsidRPr="00821CD0">
        <w:t>Все суммы денежных сре</w:t>
      </w:r>
      <w:proofErr w:type="gramStart"/>
      <w:r w:rsidRPr="00821CD0">
        <w:t>дств в з</w:t>
      </w:r>
      <w:proofErr w:type="gramEnd"/>
      <w:r w:rsidRPr="00821CD0">
        <w:t xml:space="preserve">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68"/>
    </w:p>
    <w:p w:rsidR="00597AD3" w:rsidRPr="002E2BE8" w:rsidRDefault="00597AD3" w:rsidP="00D9249A">
      <w:pPr>
        <w:pStyle w:val="af8"/>
        <w:numPr>
          <w:ilvl w:val="2"/>
          <w:numId w:val="47"/>
        </w:numPr>
        <w:ind w:left="1134" w:hanging="1134"/>
        <w:contextualSpacing w:val="0"/>
        <w:jc w:val="both"/>
      </w:pPr>
      <w:bookmarkStart w:id="269"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9"/>
      <w:proofErr w:type="gramEnd"/>
    </w:p>
    <w:p w:rsidR="00597AD3" w:rsidRDefault="00597AD3" w:rsidP="00D9249A">
      <w:pPr>
        <w:pStyle w:val="af8"/>
        <w:numPr>
          <w:ilvl w:val="2"/>
          <w:numId w:val="47"/>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C018B1">
        <w:t>6.6.1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C018B1">
        <w:t>6.6.2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D9249A">
      <w:pPr>
        <w:pStyle w:val="af8"/>
        <w:numPr>
          <w:ilvl w:val="1"/>
          <w:numId w:val="47"/>
        </w:numPr>
        <w:ind w:left="1134" w:hanging="1134"/>
        <w:contextualSpacing w:val="0"/>
        <w:outlineLvl w:val="1"/>
        <w:rPr>
          <w:b/>
        </w:rPr>
      </w:pPr>
      <w:bookmarkStart w:id="270" w:name="_Toc422210022"/>
      <w:bookmarkStart w:id="271" w:name="_Toc422226842"/>
      <w:bookmarkStart w:id="272"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70"/>
      <w:bookmarkEnd w:id="271"/>
      <w:bookmarkEnd w:id="272"/>
    </w:p>
    <w:p w:rsidR="00597AD3" w:rsidRDefault="00597AD3" w:rsidP="00D9249A">
      <w:pPr>
        <w:pStyle w:val="af8"/>
        <w:numPr>
          <w:ilvl w:val="2"/>
          <w:numId w:val="47"/>
        </w:numPr>
        <w:ind w:left="1134" w:hanging="1134"/>
        <w:contextualSpacing w:val="0"/>
        <w:jc w:val="both"/>
      </w:pPr>
      <w:r w:rsidRPr="002E2BE8">
        <w:lastRenderedPageBreak/>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Pr="002E2BE8">
        <w:t>.</w:t>
      </w:r>
    </w:p>
    <w:p w:rsidR="00633831" w:rsidRPr="002E2BE8" w:rsidRDefault="00633831" w:rsidP="00633831">
      <w:pPr>
        <w:pStyle w:val="af8"/>
        <w:ind w:left="1134"/>
        <w:contextualSpacing w:val="0"/>
        <w:jc w:val="both"/>
      </w:pPr>
    </w:p>
    <w:p w:rsidR="006475EA" w:rsidRPr="002E2BE8" w:rsidRDefault="006475EA" w:rsidP="00D9249A">
      <w:pPr>
        <w:pStyle w:val="af8"/>
        <w:numPr>
          <w:ilvl w:val="1"/>
          <w:numId w:val="47"/>
        </w:numPr>
        <w:ind w:left="1134" w:hanging="1134"/>
        <w:contextualSpacing w:val="0"/>
        <w:outlineLvl w:val="1"/>
        <w:rPr>
          <w:b/>
        </w:rPr>
      </w:pPr>
      <w:bookmarkStart w:id="273" w:name="_Toc422210023"/>
      <w:bookmarkStart w:id="274" w:name="_Toc422226843"/>
      <w:bookmarkStart w:id="275" w:name="_Toc422244195"/>
      <w:r w:rsidRPr="002E2BE8">
        <w:rPr>
          <w:b/>
        </w:rPr>
        <w:t xml:space="preserve">Цена заявки на участие в </w:t>
      </w:r>
      <w:r w:rsidR="00E8142F">
        <w:rPr>
          <w:b/>
        </w:rPr>
        <w:t>закупке</w:t>
      </w:r>
      <w:r w:rsidRPr="002E2BE8">
        <w:rPr>
          <w:b/>
        </w:rPr>
        <w:t xml:space="preserve"> и договора</w:t>
      </w:r>
      <w:bookmarkEnd w:id="273"/>
      <w:bookmarkEnd w:id="274"/>
      <w:bookmarkEnd w:id="275"/>
    </w:p>
    <w:p w:rsidR="006475EA" w:rsidRPr="002E2BE8" w:rsidRDefault="006475EA" w:rsidP="00D9249A">
      <w:pPr>
        <w:pStyle w:val="af8"/>
        <w:numPr>
          <w:ilvl w:val="2"/>
          <w:numId w:val="4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D9249A">
      <w:pPr>
        <w:pStyle w:val="af8"/>
        <w:numPr>
          <w:ilvl w:val="2"/>
          <w:numId w:val="47"/>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D9249A">
      <w:pPr>
        <w:pStyle w:val="af8"/>
        <w:numPr>
          <w:ilvl w:val="2"/>
          <w:numId w:val="4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D9249A">
      <w:pPr>
        <w:pStyle w:val="af8"/>
        <w:numPr>
          <w:ilvl w:val="2"/>
          <w:numId w:val="4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D9249A">
      <w:pPr>
        <w:pStyle w:val="af8"/>
        <w:numPr>
          <w:ilvl w:val="2"/>
          <w:numId w:val="4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D9249A">
      <w:pPr>
        <w:pStyle w:val="af8"/>
        <w:numPr>
          <w:ilvl w:val="2"/>
          <w:numId w:val="47"/>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D9249A">
      <w:pPr>
        <w:pStyle w:val="af8"/>
        <w:numPr>
          <w:ilvl w:val="2"/>
          <w:numId w:val="47"/>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D9249A">
      <w:pPr>
        <w:pStyle w:val="af8"/>
        <w:numPr>
          <w:ilvl w:val="2"/>
          <w:numId w:val="47"/>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9626B2">
        <w:t>8</w:t>
      </w:r>
      <w:r w:rsidRPr="005A2CA2">
        <w:t xml:space="preserve">, Комиссия рассматривает такое обоснование и по </w:t>
      </w:r>
      <w:r w:rsidRPr="005A2CA2">
        <w:lastRenderedPageBreak/>
        <w:t xml:space="preserve">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D9249A">
      <w:pPr>
        <w:pStyle w:val="af8"/>
        <w:numPr>
          <w:ilvl w:val="2"/>
          <w:numId w:val="47"/>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D9249A">
      <w:pPr>
        <w:pStyle w:val="af8"/>
        <w:numPr>
          <w:ilvl w:val="1"/>
          <w:numId w:val="47"/>
        </w:numPr>
        <w:ind w:left="1134" w:hanging="1134"/>
        <w:contextualSpacing w:val="0"/>
        <w:outlineLvl w:val="1"/>
      </w:pPr>
      <w:bookmarkStart w:id="276" w:name="_Toc422210024"/>
      <w:bookmarkStart w:id="277" w:name="_Toc422226844"/>
      <w:bookmarkStart w:id="278"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6"/>
      <w:bookmarkEnd w:id="277"/>
      <w:bookmarkEnd w:id="278"/>
    </w:p>
    <w:p w:rsidR="00DA6B63" w:rsidRPr="00821CD0" w:rsidRDefault="00E77959" w:rsidP="00D9249A">
      <w:pPr>
        <w:pStyle w:val="af8"/>
        <w:numPr>
          <w:ilvl w:val="2"/>
          <w:numId w:val="47"/>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D9249A">
      <w:pPr>
        <w:pStyle w:val="af8"/>
        <w:numPr>
          <w:ilvl w:val="3"/>
          <w:numId w:val="47"/>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7467DD">
        <w:t>3</w:t>
      </w:r>
      <w:r w:rsidR="00A644CF">
        <w:t xml:space="preserve"> Извещения.</w:t>
      </w:r>
    </w:p>
    <w:p w:rsidR="00C52BDE" w:rsidRPr="00821CD0" w:rsidRDefault="000617C6" w:rsidP="00D9249A">
      <w:pPr>
        <w:pStyle w:val="af8"/>
        <w:numPr>
          <w:ilvl w:val="3"/>
          <w:numId w:val="47"/>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D9249A">
      <w:pPr>
        <w:pStyle w:val="af8"/>
        <w:numPr>
          <w:ilvl w:val="0"/>
          <w:numId w:val="46"/>
        </w:numPr>
        <w:ind w:hanging="295"/>
        <w:contextualSpacing w:val="0"/>
        <w:jc w:val="both"/>
        <w:outlineLvl w:val="1"/>
      </w:pPr>
      <w:bookmarkStart w:id="279" w:name="_Toc422210025"/>
      <w:bookmarkStart w:id="280" w:name="_Toc422226845"/>
      <w:bookmarkStart w:id="281"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C57A36">
        <w:rPr>
          <w:b/>
        </w:rPr>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9"/>
      <w:bookmarkEnd w:id="280"/>
      <w:bookmarkEnd w:id="281"/>
      <w:r w:rsidR="00906778">
        <w:t xml:space="preserve"> </w:t>
      </w:r>
    </w:p>
    <w:p w:rsidR="003479BC" w:rsidRPr="006B498D" w:rsidRDefault="009661B1" w:rsidP="00D9249A">
      <w:pPr>
        <w:pStyle w:val="af8"/>
        <w:numPr>
          <w:ilvl w:val="0"/>
          <w:numId w:val="46"/>
        </w:numPr>
        <w:ind w:hanging="295"/>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6B498D" w:rsidRPr="00343A81" w:rsidRDefault="006B498D" w:rsidP="00D9249A">
      <w:pPr>
        <w:pStyle w:val="af8"/>
        <w:numPr>
          <w:ilvl w:val="0"/>
          <w:numId w:val="46"/>
        </w:numPr>
        <w:ind w:hanging="295"/>
        <w:jc w:val="both"/>
      </w:pPr>
      <w:r>
        <w:t>д</w:t>
      </w:r>
      <w:r w:rsidRPr="008D6360">
        <w:t>екларацию, подготовленную по Форме</w:t>
      </w:r>
      <w:r w:rsidR="00A644CF" w:rsidRPr="00E66C4B">
        <w:t xml:space="preserve"> </w:t>
      </w:r>
      <w:r w:rsidR="00A644CF">
        <w:t>17</w:t>
      </w:r>
      <w:r w:rsidR="00A644CF" w:rsidRPr="00E66C4B">
        <w:t xml:space="preserve"> </w:t>
      </w:r>
      <w:r w:rsidRPr="009522E3">
        <w:t>в</w:t>
      </w:r>
      <w:r w:rsidRPr="008D6360">
        <w:t xml:space="preserve"> отношении каждого субподрядчика (соисполнителя)</w:t>
      </w:r>
    </w:p>
    <w:p w:rsidR="003479BC" w:rsidRPr="00343A81" w:rsidRDefault="003479BC" w:rsidP="00D9249A">
      <w:pPr>
        <w:pStyle w:val="Style23"/>
        <w:widowControl/>
        <w:numPr>
          <w:ilvl w:val="3"/>
          <w:numId w:val="47"/>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w:t>
      </w:r>
      <w:proofErr w:type="gramStart"/>
      <w:r w:rsidRPr="00343A81">
        <w:t>о(</w:t>
      </w:r>
      <w:proofErr w:type="spellStart"/>
      <w:proofErr w:type="gramEnd"/>
      <w:r w:rsidRPr="00343A81">
        <w:t>ых</w:t>
      </w:r>
      <w:proofErr w:type="spellEnd"/>
      <w:r w:rsidRPr="00343A81">
        <w:t xml:space="preserve">) </w:t>
      </w:r>
      <w:r w:rsidR="00683F73">
        <w:t>субподрядчика</w:t>
      </w:r>
      <w:r w:rsidR="00277711">
        <w:t>(</w:t>
      </w:r>
      <w:proofErr w:type="spellStart"/>
      <w:r w:rsidR="00277711">
        <w:t>ов</w:t>
      </w:r>
      <w:proofErr w:type="spellEnd"/>
      <w:r w:rsidR="00277711">
        <w:t>) (</w:t>
      </w:r>
      <w:r w:rsidRPr="00343A81">
        <w:t>соисполнителя(ей)</w:t>
      </w:r>
      <w:r w:rsidR="00277711">
        <w:t>)</w:t>
      </w:r>
      <w:r w:rsidR="009626B2">
        <w:t xml:space="preserve"> объем которого выше 10 %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w:t>
      </w:r>
      <w:proofErr w:type="spellStart"/>
      <w:r w:rsidR="0065256D">
        <w:t>ов</w:t>
      </w:r>
      <w:proofErr w:type="spellEnd"/>
      <w:r w:rsidR="0065256D">
        <w:t>) (</w:t>
      </w:r>
      <w:r w:rsidRPr="00343A81">
        <w:t>соисполнителя(</w:t>
      </w:r>
      <w:proofErr w:type="gramStart"/>
      <w:r w:rsidRPr="00343A81">
        <w:t>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roofErr w:type="gramEnd"/>
    </w:p>
    <w:p w:rsidR="003479BC" w:rsidRPr="00343A81" w:rsidRDefault="003479BC" w:rsidP="0003284E">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lastRenderedPageBreak/>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D9249A">
      <w:pPr>
        <w:pStyle w:val="af8"/>
        <w:numPr>
          <w:ilvl w:val="3"/>
          <w:numId w:val="47"/>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D9249A">
      <w:pPr>
        <w:pStyle w:val="af8"/>
        <w:numPr>
          <w:ilvl w:val="3"/>
          <w:numId w:val="4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D9249A">
      <w:pPr>
        <w:pStyle w:val="af8"/>
        <w:numPr>
          <w:ilvl w:val="3"/>
          <w:numId w:val="4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D9249A">
      <w:pPr>
        <w:pStyle w:val="af8"/>
        <w:numPr>
          <w:ilvl w:val="3"/>
          <w:numId w:val="4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D9249A">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D9249A">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D9249A">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D9249A">
      <w:pPr>
        <w:pStyle w:val="af8"/>
        <w:numPr>
          <w:ilvl w:val="3"/>
          <w:numId w:val="4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D9249A">
      <w:pPr>
        <w:pStyle w:val="af8"/>
        <w:numPr>
          <w:ilvl w:val="3"/>
          <w:numId w:val="47"/>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D9249A">
      <w:pPr>
        <w:pStyle w:val="af8"/>
        <w:numPr>
          <w:ilvl w:val="3"/>
          <w:numId w:val="47"/>
        </w:numPr>
        <w:ind w:left="1134" w:hanging="1134"/>
        <w:jc w:val="both"/>
      </w:pPr>
      <w:r w:rsidRPr="00343A81">
        <w:lastRenderedPageBreak/>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D9249A">
      <w:pPr>
        <w:pStyle w:val="af8"/>
        <w:numPr>
          <w:ilvl w:val="3"/>
          <w:numId w:val="4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D9249A">
      <w:pPr>
        <w:pStyle w:val="af8"/>
        <w:numPr>
          <w:ilvl w:val="1"/>
          <w:numId w:val="47"/>
        </w:numPr>
        <w:ind w:left="1134" w:hanging="1134"/>
        <w:contextualSpacing w:val="0"/>
        <w:outlineLvl w:val="1"/>
        <w:rPr>
          <w:b/>
        </w:rPr>
      </w:pPr>
      <w:bookmarkStart w:id="282" w:name="_Toc422210041"/>
      <w:bookmarkStart w:id="283" w:name="_Toc422226861"/>
      <w:bookmarkStart w:id="284" w:name="_Toc422244213"/>
      <w:r>
        <w:rPr>
          <w:b/>
        </w:rPr>
        <w:t>Альтернативные предложения</w:t>
      </w:r>
      <w:bookmarkEnd w:id="282"/>
      <w:bookmarkEnd w:id="283"/>
      <w:bookmarkEnd w:id="284"/>
    </w:p>
    <w:p w:rsidR="003479BC" w:rsidRPr="00343A81" w:rsidRDefault="003479BC" w:rsidP="00D9249A">
      <w:pPr>
        <w:pStyle w:val="af8"/>
        <w:numPr>
          <w:ilvl w:val="2"/>
          <w:numId w:val="47"/>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D9249A">
      <w:pPr>
        <w:pStyle w:val="af8"/>
        <w:numPr>
          <w:ilvl w:val="2"/>
          <w:numId w:val="47"/>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D9249A">
      <w:pPr>
        <w:pStyle w:val="af8"/>
        <w:numPr>
          <w:ilvl w:val="2"/>
          <w:numId w:val="47"/>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D9249A">
      <w:pPr>
        <w:pStyle w:val="af8"/>
        <w:numPr>
          <w:ilvl w:val="2"/>
          <w:numId w:val="47"/>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D9249A">
      <w:pPr>
        <w:pStyle w:val="af8"/>
        <w:numPr>
          <w:ilvl w:val="2"/>
          <w:numId w:val="47"/>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D9249A">
      <w:pPr>
        <w:pStyle w:val="af8"/>
        <w:numPr>
          <w:ilvl w:val="2"/>
          <w:numId w:val="47"/>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D9249A">
      <w:pPr>
        <w:pStyle w:val="af8"/>
        <w:numPr>
          <w:ilvl w:val="2"/>
          <w:numId w:val="47"/>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D9249A">
      <w:pPr>
        <w:pStyle w:val="af8"/>
        <w:numPr>
          <w:ilvl w:val="2"/>
          <w:numId w:val="47"/>
        </w:numPr>
        <w:ind w:left="1134" w:hanging="1134"/>
        <w:contextualSpacing w:val="0"/>
        <w:jc w:val="both"/>
      </w:pPr>
      <w:r w:rsidRPr="00343A81">
        <w:t xml:space="preserve">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w:t>
      </w:r>
      <w:r w:rsidRPr="00343A81">
        <w:lastRenderedPageBreak/>
        <w:t>также быть четко указано в Письме о подаче оферты и иных документах заявки на участие в закупке, где это необходимо.</w:t>
      </w:r>
    </w:p>
    <w:p w:rsidR="003479BC" w:rsidRDefault="003479BC" w:rsidP="00D9249A">
      <w:pPr>
        <w:pStyle w:val="af8"/>
        <w:numPr>
          <w:ilvl w:val="2"/>
          <w:numId w:val="47"/>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D9249A">
      <w:pPr>
        <w:pStyle w:val="af8"/>
        <w:numPr>
          <w:ilvl w:val="1"/>
          <w:numId w:val="47"/>
        </w:numPr>
        <w:ind w:left="1134" w:hanging="1134"/>
        <w:contextualSpacing w:val="0"/>
        <w:outlineLvl w:val="1"/>
        <w:rPr>
          <w:b/>
        </w:rPr>
      </w:pPr>
      <w:bookmarkStart w:id="285" w:name="_Toc422210042"/>
      <w:bookmarkStart w:id="286" w:name="_Toc422226862"/>
      <w:bookmarkStart w:id="287"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5"/>
      <w:bookmarkEnd w:id="286"/>
      <w:bookmarkEnd w:id="287"/>
    </w:p>
    <w:p w:rsidR="0098288E" w:rsidRPr="00343A81" w:rsidRDefault="0098288E" w:rsidP="0098288E">
      <w:pPr>
        <w:pStyle w:val="af8"/>
        <w:ind w:left="1134"/>
        <w:contextualSpacing w:val="0"/>
        <w:outlineLvl w:val="1"/>
        <w:rPr>
          <w:b/>
        </w:rPr>
      </w:pPr>
    </w:p>
    <w:p w:rsidR="003479BC" w:rsidRDefault="003479BC" w:rsidP="00D9249A">
      <w:pPr>
        <w:pStyle w:val="af8"/>
        <w:numPr>
          <w:ilvl w:val="2"/>
          <w:numId w:val="47"/>
        </w:numPr>
        <w:ind w:left="1134" w:hanging="1134"/>
        <w:contextualSpacing w:val="0"/>
        <w:jc w:val="both"/>
      </w:pPr>
      <w:r w:rsidRPr="00343A81">
        <w:t xml:space="preserve">Если заявка на участие в закупке </w:t>
      </w:r>
      <w:proofErr w:type="gramStart"/>
      <w:r w:rsidRPr="00343A81">
        <w:t xml:space="preserve">подается коллективным участником Участник </w:t>
      </w:r>
      <w:r w:rsidR="00D303E1">
        <w:t>закупки</w:t>
      </w:r>
      <w:r w:rsidRPr="00343A81">
        <w:t xml:space="preserve"> должен</w:t>
      </w:r>
      <w:proofErr w:type="gramEnd"/>
      <w:r w:rsidRPr="00343A81">
        <w:t xml:space="preserve"> включить в свою заявку </w:t>
      </w:r>
      <w:bookmarkStart w:id="288" w:name="_Toc268183031"/>
      <w:r w:rsidRPr="00343A81">
        <w:rPr>
          <w:b/>
          <w:bCs/>
        </w:rPr>
        <w:t xml:space="preserve">План распределения объемов </w:t>
      </w:r>
      <w:r w:rsidR="0015089B">
        <w:rPr>
          <w:b/>
          <w:bCs/>
        </w:rPr>
        <w:t>Продукции</w:t>
      </w:r>
      <w:r w:rsidRPr="00343A81">
        <w:rPr>
          <w:b/>
          <w:bCs/>
        </w:rPr>
        <w:t xml:space="preserve"> внутри коллективного участника (форма </w:t>
      </w:r>
      <w:r w:rsidR="006F398C">
        <w:rPr>
          <w:b/>
          <w:bCs/>
        </w:rPr>
        <w:t>2</w:t>
      </w:r>
      <w:r w:rsidR="003607FD">
        <w:rPr>
          <w:b/>
          <w:bCs/>
        </w:rPr>
        <w:t>5</w:t>
      </w:r>
      <w:r w:rsidRPr="00343A81">
        <w:rPr>
          <w:b/>
          <w:bCs/>
        </w:rPr>
        <w:t>)</w:t>
      </w:r>
      <w:bookmarkEnd w:id="288"/>
      <w:r w:rsidRPr="00343A81">
        <w:t>, дополнительно должны быть выполнены нижеприведенные требования.</w:t>
      </w:r>
    </w:p>
    <w:p w:rsidR="003479BC" w:rsidRPr="00343A81" w:rsidRDefault="003479BC" w:rsidP="00D9249A">
      <w:pPr>
        <w:pStyle w:val="af8"/>
        <w:numPr>
          <w:ilvl w:val="2"/>
          <w:numId w:val="47"/>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D9249A">
      <w:pPr>
        <w:pStyle w:val="af8"/>
        <w:numPr>
          <w:ilvl w:val="2"/>
          <w:numId w:val="47"/>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D9249A">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D9249A">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D9249A">
      <w:pPr>
        <w:widowControl/>
        <w:numPr>
          <w:ilvl w:val="0"/>
          <w:numId w:val="7"/>
        </w:numPr>
        <w:autoSpaceDE/>
        <w:adjustRightInd/>
        <w:ind w:left="1701" w:hanging="567"/>
        <w:jc w:val="both"/>
      </w:pPr>
      <w:r w:rsidRPr="00343A81">
        <w:lastRenderedPageBreak/>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D9249A">
      <w:pPr>
        <w:widowControl/>
        <w:numPr>
          <w:ilvl w:val="0"/>
          <w:numId w:val="7"/>
        </w:numPr>
        <w:autoSpaceDE/>
        <w:adjustRightInd/>
        <w:ind w:left="1701" w:hanging="567"/>
        <w:jc w:val="both"/>
      </w:pPr>
      <w:r w:rsidRPr="00343A81">
        <w:t xml:space="preserve">в соглашении должна быть установлена субсидиарная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D9249A">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D9249A">
      <w:pPr>
        <w:numPr>
          <w:ilvl w:val="2"/>
          <w:numId w:val="4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D9249A">
      <w:pPr>
        <w:numPr>
          <w:ilvl w:val="2"/>
          <w:numId w:val="4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D9249A">
      <w:pPr>
        <w:numPr>
          <w:ilvl w:val="2"/>
          <w:numId w:val="4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D9249A">
      <w:pPr>
        <w:numPr>
          <w:ilvl w:val="2"/>
          <w:numId w:val="47"/>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D9249A">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00C018B1">
        <w:t>0</w:t>
      </w:r>
      <w:r w:rsidRPr="00C762D4">
        <w:fldChar w:fldCharType="end"/>
      </w:r>
      <w:r w:rsidRPr="00343A81">
        <w:t>;</w:t>
      </w:r>
    </w:p>
    <w:p w:rsidR="003479BC" w:rsidRPr="00343A81" w:rsidRDefault="003479BC" w:rsidP="00D9249A">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D9249A">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D9249A">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D9249A">
      <w:pPr>
        <w:widowControl/>
        <w:numPr>
          <w:ilvl w:val="0"/>
          <w:numId w:val="8"/>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w:t>
      </w:r>
      <w:r w:rsidRPr="00343A81">
        <w:lastRenderedPageBreak/>
        <w:t>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D9249A">
      <w:pPr>
        <w:numPr>
          <w:ilvl w:val="2"/>
          <w:numId w:val="47"/>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D9249A">
      <w:pPr>
        <w:pStyle w:val="af8"/>
        <w:numPr>
          <w:ilvl w:val="2"/>
          <w:numId w:val="4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D9249A">
      <w:pPr>
        <w:pStyle w:val="af8"/>
        <w:numPr>
          <w:ilvl w:val="2"/>
          <w:numId w:val="4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9"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9"/>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5303C1" w:rsidP="00897A84">
      <w:pPr>
        <w:pStyle w:val="Style12"/>
        <w:widowControl/>
        <w:tabs>
          <w:tab w:val="left" w:leader="underscore" w:pos="9864"/>
        </w:tabs>
        <w:spacing w:line="324" w:lineRule="exact"/>
        <w:ind w:firstLine="851"/>
        <w:rPr>
          <w:i/>
          <w:color w:val="548DD4" w:themeColor="text2" w:themeTint="99"/>
        </w:rPr>
      </w:pPr>
      <w:r>
        <w:rPr>
          <w:i/>
          <w:color w:val="548DD4" w:themeColor="text2" w:themeTint="99"/>
        </w:rPr>
        <w:t xml:space="preserve"> </w:t>
      </w:r>
      <w:r w:rsidR="00897A84" w:rsidRPr="00897A84">
        <w:rPr>
          <w:i/>
          <w:color w:val="548DD4" w:themeColor="text2" w:themeTint="99"/>
        </w:rPr>
        <w:t>Техническая часть</w:t>
      </w:r>
      <w:r>
        <w:rPr>
          <w:i/>
          <w:color w:val="548DD4" w:themeColor="text2" w:themeTint="99"/>
        </w:rPr>
        <w:t xml:space="preserve"> представлена в приложении № 1</w:t>
      </w:r>
      <w:r w:rsidR="00897A84" w:rsidRPr="00897A84">
        <w:rPr>
          <w:i/>
          <w:color w:val="548DD4" w:themeColor="text2" w:themeTint="99"/>
        </w:rPr>
        <w:t xml:space="preserve"> к настоящей закупочной док</w:t>
      </w:r>
      <w:r>
        <w:rPr>
          <w:i/>
          <w:color w:val="548DD4" w:themeColor="text2" w:themeTint="99"/>
        </w:rPr>
        <w:t>ументации</w:t>
      </w:r>
      <w:r w:rsidR="00897A84" w:rsidRPr="00897A84">
        <w:rPr>
          <w:i/>
          <w:color w:val="548DD4" w:themeColor="text2" w:themeTint="99"/>
        </w:rPr>
        <w:t>.</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90"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90"/>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Проект договор</w:t>
      </w:r>
      <w:r w:rsidR="00D62934">
        <w:rPr>
          <w:i/>
          <w:color w:val="548DD4" w:themeColor="text2" w:themeTint="99"/>
        </w:rPr>
        <w:t>а представлен в приложении № 2</w:t>
      </w:r>
      <w:r w:rsidRPr="005E632E">
        <w:rPr>
          <w:i/>
          <w:color w:val="548DD4" w:themeColor="text2" w:themeTint="99"/>
        </w:rPr>
        <w:t xml:space="preserve"> к на</w:t>
      </w:r>
      <w:r w:rsidR="00D62934">
        <w:rPr>
          <w:i/>
          <w:color w:val="548DD4" w:themeColor="text2" w:themeTint="99"/>
        </w:rPr>
        <w:t>стоящей закупочной документации</w:t>
      </w:r>
      <w:r w:rsidRPr="005E632E">
        <w:rPr>
          <w:i/>
          <w:color w:val="548DD4" w:themeColor="text2" w:themeTint="99"/>
        </w:rPr>
        <w:t>.</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1"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1"/>
    </w:p>
    <w:p w:rsidR="00830718" w:rsidRPr="00830718" w:rsidRDefault="00830718" w:rsidP="0003284E">
      <w:pPr>
        <w:jc w:val="right"/>
      </w:pPr>
    </w:p>
    <w:p w:rsidR="00D844D8" w:rsidRDefault="00D844D8" w:rsidP="00D9249A">
      <w:pPr>
        <w:pStyle w:val="af8"/>
        <w:widowControl/>
        <w:numPr>
          <w:ilvl w:val="1"/>
          <w:numId w:val="62"/>
        </w:numPr>
        <w:autoSpaceDE/>
        <w:adjustRightInd/>
        <w:spacing w:before="240" w:after="60" w:line="360" w:lineRule="auto"/>
        <w:jc w:val="both"/>
        <w:outlineLvl w:val="0"/>
        <w:rPr>
          <w:b/>
          <w:kern w:val="28"/>
        </w:rPr>
      </w:pPr>
      <w:bookmarkStart w:id="292" w:name="_Toc297628859"/>
      <w:r>
        <w:rPr>
          <w:b/>
          <w:kern w:val="28"/>
        </w:rPr>
        <w:t>Термины и определения</w:t>
      </w:r>
      <w:bookmarkEnd w:id="29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6754"/>
      </w:tblGrid>
      <w:tr w:rsidR="00D844D8" w:rsidTr="00D844D8">
        <w:tc>
          <w:tcPr>
            <w:tcW w:w="2824" w:type="dxa"/>
            <w:tcBorders>
              <w:top w:val="single" w:sz="4" w:space="0" w:color="auto"/>
              <w:left w:val="single" w:sz="4" w:space="0" w:color="auto"/>
              <w:bottom w:val="single" w:sz="4" w:space="0" w:color="auto"/>
              <w:right w:val="single" w:sz="4" w:space="0" w:color="auto"/>
            </w:tcBorders>
            <w:shd w:val="clear" w:color="auto" w:fill="CCCCCC"/>
            <w:hideMark/>
          </w:tcPr>
          <w:p w:rsidR="00D844D8" w:rsidRDefault="00D844D8">
            <w:pPr>
              <w:autoSpaceDE/>
              <w:adjustRightInd/>
              <w:spacing w:line="276" w:lineRule="auto"/>
              <w:jc w:val="center"/>
              <w:outlineLvl w:val="1"/>
              <w:rPr>
                <w:b/>
                <w:lang w:eastAsia="en-US"/>
              </w:rPr>
            </w:pPr>
            <w:r>
              <w:rPr>
                <w:b/>
                <w:lang w:eastAsia="en-US"/>
              </w:rPr>
              <w:t>Термин / сокращение</w:t>
            </w:r>
          </w:p>
        </w:tc>
        <w:tc>
          <w:tcPr>
            <w:tcW w:w="7241" w:type="dxa"/>
            <w:tcBorders>
              <w:top w:val="single" w:sz="4" w:space="0" w:color="auto"/>
              <w:left w:val="single" w:sz="4" w:space="0" w:color="auto"/>
              <w:bottom w:val="single" w:sz="4" w:space="0" w:color="auto"/>
              <w:right w:val="single" w:sz="4" w:space="0" w:color="auto"/>
            </w:tcBorders>
            <w:shd w:val="clear" w:color="auto" w:fill="CCCCCC"/>
            <w:hideMark/>
          </w:tcPr>
          <w:p w:rsidR="00D844D8" w:rsidRDefault="00D844D8">
            <w:pPr>
              <w:keepNext/>
              <w:widowControl/>
              <w:autoSpaceDE/>
              <w:adjustRightInd/>
              <w:spacing w:line="276" w:lineRule="auto"/>
              <w:jc w:val="center"/>
              <w:outlineLvl w:val="1"/>
              <w:rPr>
                <w:b/>
                <w:lang w:eastAsia="en-US"/>
              </w:rPr>
            </w:pPr>
            <w:r>
              <w:rPr>
                <w:b/>
                <w:lang w:eastAsia="en-US"/>
              </w:rPr>
              <w:t>Определение / толкование</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Заказчик, организатор закупки</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ПАО «</w:t>
            </w:r>
            <w:proofErr w:type="spellStart"/>
            <w:r>
              <w:rPr>
                <w:lang w:eastAsia="en-US"/>
              </w:rPr>
              <w:t>Томскэнергосбыт</w:t>
            </w:r>
            <w:proofErr w:type="spellEnd"/>
            <w:r>
              <w:rPr>
                <w:lang w:eastAsia="en-US"/>
              </w:rPr>
              <w:t>»</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Закупочная документация</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Комплект документов, содержащий всю необходимую и достаточную информацию о предмете закупки и условиях ее проведения</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ЭГ</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Экспертная группа</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Заявка</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ЗК</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Закупочная комиссия</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ПДЗК</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Постоянно действующая закупочная комиссия</w:t>
            </w:r>
          </w:p>
        </w:tc>
      </w:tr>
    </w:tbl>
    <w:p w:rsidR="00D844D8" w:rsidRDefault="00D844D8" w:rsidP="00D844D8">
      <w:pPr>
        <w:autoSpaceDE/>
        <w:adjustRightInd/>
        <w:ind w:left="1134" w:hanging="1134"/>
        <w:outlineLvl w:val="0"/>
        <w:rPr>
          <w:b/>
          <w:kern w:val="28"/>
        </w:rPr>
      </w:pPr>
      <w:bookmarkStart w:id="293" w:name="_Toc297628860"/>
    </w:p>
    <w:p w:rsidR="00D844D8" w:rsidRDefault="00D844D8" w:rsidP="00D9249A">
      <w:pPr>
        <w:pStyle w:val="af8"/>
        <w:widowControl/>
        <w:numPr>
          <w:ilvl w:val="1"/>
          <w:numId w:val="62"/>
        </w:numPr>
        <w:autoSpaceDE/>
        <w:adjustRightInd/>
        <w:spacing w:line="360" w:lineRule="auto"/>
        <w:jc w:val="both"/>
        <w:outlineLvl w:val="0"/>
        <w:rPr>
          <w:b/>
          <w:kern w:val="28"/>
        </w:rPr>
      </w:pPr>
      <w:r>
        <w:rPr>
          <w:b/>
          <w:kern w:val="28"/>
        </w:rPr>
        <w:t>Назначение и область применения</w:t>
      </w:r>
      <w:bookmarkEnd w:id="293"/>
    </w:p>
    <w:p w:rsidR="00D844D8" w:rsidRDefault="00D844D8" w:rsidP="00D844D8">
      <w:pPr>
        <w:tabs>
          <w:tab w:val="num" w:pos="1286"/>
        </w:tabs>
        <w:autoSpaceDE/>
        <w:adjustRightInd/>
        <w:ind w:firstLine="709"/>
        <w:jc w:val="both"/>
        <w:outlineLvl w:val="1"/>
      </w:pPr>
      <w:r>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D844D8" w:rsidRDefault="00D844D8" w:rsidP="00D844D8">
      <w:pPr>
        <w:tabs>
          <w:tab w:val="num" w:pos="1286"/>
        </w:tabs>
        <w:autoSpaceDE/>
        <w:adjustRightInd/>
        <w:ind w:firstLine="709"/>
        <w:jc w:val="both"/>
        <w:outlineLvl w:val="1"/>
      </w:pPr>
      <w:r>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D844D8" w:rsidRDefault="00D844D8" w:rsidP="00D844D8">
      <w:pPr>
        <w:autoSpaceDE/>
        <w:adjustRightInd/>
        <w:jc w:val="both"/>
        <w:outlineLvl w:val="1"/>
      </w:pPr>
    </w:p>
    <w:p w:rsidR="00D844D8" w:rsidRDefault="00D844D8" w:rsidP="00D9249A">
      <w:pPr>
        <w:widowControl/>
        <w:numPr>
          <w:ilvl w:val="1"/>
          <w:numId w:val="62"/>
        </w:numPr>
        <w:autoSpaceDE/>
        <w:adjustRightInd/>
        <w:spacing w:line="360" w:lineRule="auto"/>
        <w:jc w:val="both"/>
        <w:outlineLvl w:val="0"/>
        <w:rPr>
          <w:b/>
          <w:kern w:val="28"/>
        </w:rPr>
      </w:pPr>
      <w:bookmarkStart w:id="294" w:name="_Toc232403464"/>
      <w:bookmarkEnd w:id="294"/>
      <w:r>
        <w:rPr>
          <w:b/>
          <w:kern w:val="28"/>
        </w:rPr>
        <w:t>Общие положения</w:t>
      </w:r>
    </w:p>
    <w:p w:rsidR="00D844D8" w:rsidRDefault="00D844D8" w:rsidP="00D844D8">
      <w:pPr>
        <w:autoSpaceDE/>
        <w:adjustRightInd/>
        <w:ind w:firstLine="709"/>
        <w:jc w:val="both"/>
        <w:outlineLvl w:val="1"/>
      </w:pPr>
      <w:r>
        <w:t>9.3.1.</w:t>
      </w:r>
      <w:r>
        <w:tab/>
        <w:t xml:space="preserve">Экспертная оценка Заявок на участие в закупочной процедуре проводится в целях </w:t>
      </w:r>
      <w:proofErr w:type="gramStart"/>
      <w:r>
        <w:t>обеспечения обоснованности принятия решений Закупочной комиссии</w:t>
      </w:r>
      <w:proofErr w:type="gramEnd"/>
      <w:r>
        <w:t xml:space="preserve"> по ранжированию Заявок по степени предпочтительности и выбору победителя закупочной процедуры.</w:t>
      </w:r>
    </w:p>
    <w:p w:rsidR="00D844D8" w:rsidRDefault="00D844D8" w:rsidP="00D844D8">
      <w:pPr>
        <w:autoSpaceDE/>
        <w:adjustRightInd/>
        <w:ind w:firstLine="709"/>
        <w:jc w:val="both"/>
        <w:outlineLvl w:val="1"/>
      </w:pPr>
      <w:r>
        <w:t>9.3.2.</w:t>
      </w:r>
      <w:r>
        <w:tab/>
        <w:t>При ранжировании Заявок ЗК/ПДЗК учитывает оценки и рекомендации экспертов, однако может принимать любые самостоятельные решения.</w:t>
      </w:r>
    </w:p>
    <w:p w:rsidR="00D844D8" w:rsidRDefault="00D844D8" w:rsidP="00D844D8">
      <w:pPr>
        <w:autoSpaceDE/>
        <w:adjustRightInd/>
        <w:ind w:firstLine="709"/>
        <w:jc w:val="both"/>
        <w:outlineLvl w:val="1"/>
        <w:rPr>
          <w:i/>
        </w:rPr>
      </w:pPr>
      <w:r>
        <w:t>9.3.3.</w:t>
      </w:r>
      <w:r>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Pr>
          <w:i/>
        </w:rPr>
        <w:t>в течение 7 (семи) рабочих дней с момента передачи пакета документов на экспертизу.</w:t>
      </w:r>
    </w:p>
    <w:p w:rsidR="00D844D8" w:rsidRDefault="00D844D8" w:rsidP="00D844D8">
      <w:pPr>
        <w:autoSpaceDE/>
        <w:adjustRightInd/>
        <w:ind w:firstLine="709"/>
        <w:jc w:val="both"/>
        <w:outlineLvl w:val="1"/>
      </w:pPr>
      <w:r>
        <w:t>9.3.4.</w:t>
      </w:r>
      <w:r>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D844D8" w:rsidRDefault="00D844D8" w:rsidP="00D844D8">
      <w:pPr>
        <w:autoSpaceDE/>
        <w:adjustRightInd/>
        <w:ind w:firstLine="709"/>
        <w:jc w:val="both"/>
        <w:outlineLvl w:val="1"/>
      </w:pPr>
      <w:r>
        <w:t>9.3.5.</w:t>
      </w:r>
      <w:r>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D844D8" w:rsidRDefault="00D844D8" w:rsidP="00D844D8">
      <w:pPr>
        <w:autoSpaceDE/>
        <w:adjustRightInd/>
        <w:ind w:firstLine="709"/>
        <w:jc w:val="both"/>
        <w:outlineLvl w:val="1"/>
      </w:pPr>
      <w:r>
        <w:lastRenderedPageBreak/>
        <w:t>9.3.6.</w:t>
      </w:r>
      <w:r>
        <w:tab/>
        <w:t xml:space="preserve">В период рассмотрения и оценки Заявок эксперты могут вступать в контакты с представителями участников закупочной процедуры </w:t>
      </w:r>
      <w:r>
        <w:rPr>
          <w:b/>
        </w:rPr>
        <w:t>только по поручению ЗК/ПДЗК или ее председателя</w:t>
      </w:r>
      <w:r>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D844D8" w:rsidRDefault="00D844D8" w:rsidP="00D844D8">
      <w:pPr>
        <w:autoSpaceDE/>
        <w:adjustRightInd/>
        <w:ind w:firstLine="709"/>
        <w:jc w:val="both"/>
        <w:outlineLvl w:val="1"/>
      </w:pPr>
      <w:r>
        <w:t>9.3.7.</w:t>
      </w:r>
      <w:r>
        <w:tab/>
        <w:t xml:space="preserve">Все материалы оценки Заявок </w:t>
      </w:r>
      <w:r>
        <w:rPr>
          <w:u w:val="single"/>
        </w:rPr>
        <w:t>эксперты должны представить в установленный для них</w:t>
      </w:r>
      <w:r>
        <w:t xml:space="preserve"> (устанавливается Руководителем или заместителем руководителя ЭГ </w:t>
      </w:r>
      <w:r>
        <w:rPr>
          <w:u w:val="single"/>
        </w:rPr>
        <w:t>в рабочем порядке</w:t>
      </w:r>
      <w:r>
        <w:t xml:space="preserve">) </w:t>
      </w:r>
      <w:r>
        <w:rPr>
          <w:u w:val="single"/>
        </w:rPr>
        <w:t>срок</w:t>
      </w:r>
      <w:r>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Pr>
          <w:lang w:val="en-US"/>
        </w:rPr>
        <w:t>PDF</w:t>
      </w:r>
      <w:r>
        <w:t xml:space="preserve">) и файл в формате программ </w:t>
      </w:r>
      <w:r>
        <w:rPr>
          <w:lang w:val="en-US"/>
        </w:rPr>
        <w:t>MS</w:t>
      </w:r>
      <w:r w:rsidRPr="00D844D8">
        <w:t xml:space="preserve"> </w:t>
      </w:r>
      <w:r>
        <w:rPr>
          <w:lang w:val="en-US"/>
        </w:rPr>
        <w:t>Word</w:t>
      </w:r>
      <w:r>
        <w:t xml:space="preserve"> и </w:t>
      </w:r>
      <w:r>
        <w:rPr>
          <w:lang w:val="en-US"/>
        </w:rPr>
        <w:t>MS</w:t>
      </w:r>
      <w:r w:rsidRPr="00D844D8">
        <w:t xml:space="preserve"> </w:t>
      </w:r>
      <w:r>
        <w:rPr>
          <w:lang w:val="en-US"/>
        </w:rPr>
        <w:t>Excel</w:t>
      </w:r>
      <w:r>
        <w:t xml:space="preserve"> высылается заместителю (в случае отсутствия руководителю ЭГ) по адресу электронной почты, указанному в приложении №1.</w:t>
      </w:r>
    </w:p>
    <w:p w:rsidR="00D844D8" w:rsidRDefault="00D844D8" w:rsidP="00D844D8">
      <w:pPr>
        <w:autoSpaceDE/>
        <w:adjustRightInd/>
        <w:ind w:firstLine="709"/>
        <w:jc w:val="both"/>
        <w:outlineLvl w:val="1"/>
      </w:pPr>
      <w:r>
        <w:t>9.3.8.</w:t>
      </w:r>
      <w:r>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D844D8" w:rsidRDefault="00D844D8" w:rsidP="00D844D8">
      <w:pPr>
        <w:autoSpaceDE/>
        <w:adjustRightInd/>
        <w:ind w:firstLine="709"/>
        <w:jc w:val="both"/>
        <w:outlineLvl w:val="1"/>
      </w:pPr>
      <w:r>
        <w:t>9.3.9.</w:t>
      </w:r>
      <w:r>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D844D8" w:rsidRDefault="00D844D8" w:rsidP="00D844D8">
      <w:pPr>
        <w:autoSpaceDE/>
        <w:adjustRightInd/>
        <w:ind w:firstLine="709"/>
        <w:jc w:val="both"/>
        <w:outlineLvl w:val="1"/>
      </w:pPr>
      <w:r>
        <w:t>9.3.10.</w:t>
      </w:r>
      <w:r>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D844D8" w:rsidRDefault="00D844D8" w:rsidP="00D844D8">
      <w:pPr>
        <w:autoSpaceDE/>
        <w:adjustRightInd/>
        <w:ind w:firstLine="709"/>
        <w:jc w:val="both"/>
        <w:outlineLvl w:val="1"/>
      </w:pPr>
      <w:r>
        <w:t>9.3.11.</w:t>
      </w:r>
      <w:r>
        <w:tab/>
        <w:t>Экспе</w:t>
      </w:r>
      <w:proofErr w:type="gramStart"/>
      <w:r>
        <w:t>рт впр</w:t>
      </w:r>
      <w:proofErr w:type="gramEnd"/>
      <w:r>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D844D8" w:rsidRDefault="00D844D8" w:rsidP="00D844D8">
      <w:pPr>
        <w:autoSpaceDE/>
        <w:adjustRightInd/>
        <w:ind w:firstLine="709"/>
        <w:jc w:val="both"/>
        <w:outlineLvl w:val="1"/>
      </w:pPr>
      <w:r>
        <w:t>9.3.12.</w:t>
      </w:r>
      <w:r>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D844D8" w:rsidRDefault="00D844D8" w:rsidP="00D844D8">
      <w:pPr>
        <w:autoSpaceDE/>
        <w:adjustRightInd/>
        <w:ind w:firstLine="709"/>
        <w:jc w:val="both"/>
        <w:outlineLvl w:val="1"/>
      </w:pPr>
      <w:r>
        <w:t>9.3.13.</w:t>
      </w:r>
      <w:r>
        <w:tab/>
      </w:r>
      <w:proofErr w:type="gramStart"/>
      <w:r>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D844D8" w:rsidRDefault="00D844D8" w:rsidP="00D844D8">
      <w:pPr>
        <w:autoSpaceDE/>
        <w:adjustRightInd/>
        <w:ind w:firstLine="709"/>
        <w:jc w:val="both"/>
        <w:outlineLvl w:val="1"/>
      </w:pPr>
      <w:r>
        <w:t>9.3.14.</w:t>
      </w:r>
      <w:r>
        <w:tab/>
        <w:t xml:space="preserve">При выявлении в Заявках очевидных ошибок, влияющих на существо Заявок и требующих исправления, каждый эксперт должен незамедлительно информировать об </w:t>
      </w:r>
      <w:r>
        <w:lastRenderedPageBreak/>
        <w:t>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D844D8" w:rsidRDefault="00D844D8" w:rsidP="00D844D8">
      <w:pPr>
        <w:autoSpaceDE/>
        <w:adjustRightInd/>
        <w:ind w:firstLine="709"/>
        <w:jc w:val="both"/>
        <w:outlineLvl w:val="1"/>
      </w:pPr>
      <w:r>
        <w:t>9.3.15.</w:t>
      </w:r>
      <w:r>
        <w:tab/>
      </w:r>
      <w:proofErr w:type="gramStart"/>
      <w:r>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D844D8" w:rsidRDefault="00D844D8" w:rsidP="00D844D8">
      <w:pPr>
        <w:autoSpaceDE/>
        <w:adjustRightInd/>
        <w:ind w:firstLine="709"/>
        <w:jc w:val="both"/>
        <w:outlineLvl w:val="1"/>
      </w:pPr>
      <w:r>
        <w:t>9.3.16.</w:t>
      </w:r>
      <w:r>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D844D8" w:rsidRDefault="00D844D8" w:rsidP="00D9249A">
      <w:pPr>
        <w:widowControl/>
        <w:numPr>
          <w:ilvl w:val="1"/>
          <w:numId w:val="62"/>
        </w:numPr>
        <w:autoSpaceDE/>
        <w:adjustRightInd/>
        <w:spacing w:line="360" w:lineRule="auto"/>
        <w:jc w:val="both"/>
        <w:outlineLvl w:val="0"/>
        <w:rPr>
          <w:b/>
          <w:kern w:val="28"/>
          <w:lang w:val="en-US"/>
        </w:rPr>
      </w:pPr>
      <w:r>
        <w:rPr>
          <w:b/>
          <w:kern w:val="28"/>
        </w:rPr>
        <w:t>Виды экспертной оценки</w:t>
      </w:r>
    </w:p>
    <w:p w:rsidR="00D844D8" w:rsidRDefault="00D844D8" w:rsidP="00D9249A">
      <w:pPr>
        <w:pStyle w:val="af8"/>
        <w:keepNext/>
        <w:widowControl/>
        <w:numPr>
          <w:ilvl w:val="2"/>
          <w:numId w:val="63"/>
        </w:numPr>
        <w:autoSpaceDE/>
        <w:adjustRightInd/>
        <w:spacing w:line="360" w:lineRule="auto"/>
        <w:jc w:val="both"/>
      </w:pPr>
      <w:r>
        <w:t xml:space="preserve">Техническая экспертиза </w:t>
      </w:r>
    </w:p>
    <w:p w:rsidR="00D844D8" w:rsidRDefault="00D844D8" w:rsidP="00D844D8">
      <w:pPr>
        <w:tabs>
          <w:tab w:val="num" w:pos="1080"/>
        </w:tabs>
        <w:adjustRightInd/>
        <w:ind w:firstLine="709"/>
        <w:jc w:val="both"/>
      </w:pPr>
      <w:r>
        <w:t>-</w:t>
      </w:r>
      <w:r>
        <w:tab/>
        <w:t>рассматривается существо технических Заявок, технических характеристик и т.д.;</w:t>
      </w:r>
    </w:p>
    <w:p w:rsidR="00D844D8" w:rsidRDefault="00D844D8" w:rsidP="00D844D8">
      <w:pPr>
        <w:tabs>
          <w:tab w:val="num" w:pos="1080"/>
        </w:tabs>
        <w:adjustRightInd/>
        <w:ind w:firstLine="709"/>
        <w:jc w:val="both"/>
      </w:pPr>
      <w:r>
        <w:t>-</w:t>
      </w:r>
      <w:r>
        <w:tab/>
        <w:t>рассматривается необходимость и наличие соответствующих лицензий и свидетельств;</w:t>
      </w:r>
    </w:p>
    <w:p w:rsidR="00D844D8" w:rsidRDefault="00D844D8" w:rsidP="00D844D8">
      <w:pPr>
        <w:tabs>
          <w:tab w:val="num" w:pos="1080"/>
        </w:tabs>
        <w:adjustRightInd/>
        <w:ind w:firstLine="709"/>
        <w:jc w:val="both"/>
      </w:pPr>
      <w:r>
        <w:t>-</w:t>
      </w:r>
      <w:r>
        <w:tab/>
        <w:t>рассматриваются временные параметры поставки товара;</w:t>
      </w:r>
    </w:p>
    <w:p w:rsidR="00D844D8" w:rsidRDefault="00D844D8" w:rsidP="00D844D8">
      <w:pPr>
        <w:tabs>
          <w:tab w:val="num" w:pos="1080"/>
        </w:tabs>
        <w:adjustRightInd/>
        <w:ind w:firstLine="709"/>
        <w:jc w:val="both"/>
      </w:pPr>
      <w:r>
        <w:t>-</w:t>
      </w:r>
      <w:r>
        <w:tab/>
        <w:t>рассматривается общий опыт работы (сроки создания организации, виды деятельности согласно Уставу);</w:t>
      </w:r>
    </w:p>
    <w:p w:rsidR="00D844D8" w:rsidRDefault="00D844D8" w:rsidP="00D844D8">
      <w:pPr>
        <w:tabs>
          <w:tab w:val="num" w:pos="1080"/>
        </w:tabs>
        <w:adjustRightInd/>
        <w:ind w:firstLine="709"/>
        <w:jc w:val="both"/>
      </w:pPr>
      <w:r>
        <w:t>-</w:t>
      </w:r>
      <w:r>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D844D8" w:rsidRDefault="00D844D8" w:rsidP="00D844D8">
      <w:pPr>
        <w:tabs>
          <w:tab w:val="num" w:pos="1080"/>
        </w:tabs>
        <w:adjustRightInd/>
        <w:ind w:firstLine="709"/>
        <w:jc w:val="both"/>
      </w:pPr>
      <w:r>
        <w:t>-</w:t>
      </w:r>
      <w:r>
        <w:tab/>
        <w:t>рассматриваются кадровые возможности (информация о персонале: образование, стаж работы, сертификаты и т.д.);</w:t>
      </w:r>
    </w:p>
    <w:p w:rsidR="00D844D8" w:rsidRDefault="00D844D8" w:rsidP="00D844D8">
      <w:pPr>
        <w:tabs>
          <w:tab w:val="num" w:pos="1080"/>
        </w:tabs>
        <w:adjustRightInd/>
        <w:ind w:firstLine="709"/>
        <w:jc w:val="both"/>
      </w:pPr>
      <w:r>
        <w:t>-</w:t>
      </w:r>
      <w:r>
        <w:tab/>
        <w:t>другие вопросы ЗК/ПДЗК.</w:t>
      </w:r>
    </w:p>
    <w:p w:rsidR="00D844D8" w:rsidRDefault="00D844D8" w:rsidP="00D9249A">
      <w:pPr>
        <w:pStyle w:val="af8"/>
        <w:widowControl/>
        <w:numPr>
          <w:ilvl w:val="2"/>
          <w:numId w:val="63"/>
        </w:numPr>
        <w:autoSpaceDE/>
        <w:adjustRightInd/>
        <w:spacing w:line="360" w:lineRule="auto"/>
        <w:jc w:val="both"/>
      </w:pPr>
      <w:r>
        <w:t>Коммерческая экспертиза</w:t>
      </w:r>
    </w:p>
    <w:p w:rsidR="00D844D8" w:rsidRDefault="00D844D8" w:rsidP="00D844D8">
      <w:pPr>
        <w:tabs>
          <w:tab w:val="num" w:pos="1080"/>
        </w:tabs>
        <w:adjustRightInd/>
        <w:ind w:firstLine="709"/>
        <w:jc w:val="both"/>
      </w:pPr>
      <w:proofErr w:type="gramStart"/>
      <w:r>
        <w:t>-</w:t>
      </w:r>
      <w:r>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D844D8" w:rsidRDefault="00D844D8" w:rsidP="00D844D8">
      <w:pPr>
        <w:tabs>
          <w:tab w:val="num" w:pos="1080"/>
        </w:tabs>
        <w:adjustRightInd/>
        <w:ind w:firstLine="709"/>
        <w:jc w:val="both"/>
        <w:rPr>
          <w:u w:val="single"/>
        </w:rPr>
      </w:pPr>
      <w:r>
        <w:t>-</w:t>
      </w:r>
      <w:r>
        <w:tab/>
        <w:t>рассматривается  структуры цены договора (подробные калькуляции, сметные расчеты и т.д.);</w:t>
      </w:r>
    </w:p>
    <w:p w:rsidR="00D844D8" w:rsidRDefault="00D844D8" w:rsidP="00D844D8">
      <w:pPr>
        <w:tabs>
          <w:tab w:val="num" w:pos="1080"/>
        </w:tabs>
        <w:adjustRightInd/>
        <w:ind w:firstLine="709"/>
        <w:jc w:val="both"/>
        <w:rPr>
          <w:u w:val="single"/>
        </w:rPr>
      </w:pPr>
      <w:r>
        <w:t>-</w:t>
      </w:r>
      <w:r>
        <w:tab/>
        <w:t>другие вопросы ЗК/ПДЗК.</w:t>
      </w:r>
    </w:p>
    <w:p w:rsidR="00D844D8" w:rsidRDefault="00D844D8" w:rsidP="00D9249A">
      <w:pPr>
        <w:widowControl/>
        <w:numPr>
          <w:ilvl w:val="2"/>
          <w:numId w:val="63"/>
        </w:numPr>
        <w:autoSpaceDE/>
        <w:adjustRightInd/>
        <w:spacing w:line="360" w:lineRule="auto"/>
        <w:jc w:val="both"/>
      </w:pPr>
      <w:r>
        <w:t xml:space="preserve">Финансово-экономическая экспертиза </w:t>
      </w:r>
    </w:p>
    <w:p w:rsidR="00D844D8" w:rsidRDefault="00D844D8" w:rsidP="00D844D8">
      <w:pPr>
        <w:tabs>
          <w:tab w:val="num" w:pos="1080"/>
        </w:tabs>
        <w:adjustRightInd/>
        <w:ind w:firstLine="709"/>
        <w:jc w:val="both"/>
        <w:rPr>
          <w:szCs w:val="20"/>
        </w:rPr>
      </w:pPr>
      <w:r>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D844D8" w:rsidRDefault="00D844D8" w:rsidP="00D9249A">
      <w:pPr>
        <w:widowControl/>
        <w:numPr>
          <w:ilvl w:val="2"/>
          <w:numId w:val="63"/>
        </w:numPr>
        <w:autoSpaceDE/>
        <w:adjustRightInd/>
        <w:spacing w:line="360" w:lineRule="auto"/>
        <w:jc w:val="both"/>
      </w:pPr>
      <w:r>
        <w:t>Юридическая экспертиза</w:t>
      </w:r>
    </w:p>
    <w:p w:rsidR="00D844D8" w:rsidRDefault="00D844D8" w:rsidP="00D844D8">
      <w:pPr>
        <w:adjustRightInd/>
        <w:ind w:firstLine="851"/>
        <w:jc w:val="both"/>
      </w:pPr>
      <w:r>
        <w:t>-</w:t>
      </w:r>
      <w:r>
        <w:tab/>
        <w:t xml:space="preserve">рассматривается правомочность участников участвовать в данной закупочной процедуре и их правоспособности заключить договор (оцениваются </w:t>
      </w:r>
      <w:r>
        <w:lastRenderedPageBreak/>
        <w:t>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D844D8" w:rsidRDefault="00D844D8" w:rsidP="00D844D8">
      <w:pPr>
        <w:adjustRightInd/>
        <w:ind w:firstLine="851"/>
        <w:jc w:val="both"/>
      </w:pPr>
      <w:r>
        <w:t>-</w:t>
      </w:r>
      <w:r>
        <w:tab/>
        <w:t>рассматривается приемлемость предлагаемых договорных условий (протокол разногласий);</w:t>
      </w:r>
    </w:p>
    <w:p w:rsidR="00D844D8" w:rsidRDefault="00D844D8" w:rsidP="00D844D8">
      <w:pPr>
        <w:tabs>
          <w:tab w:val="num" w:pos="1080"/>
        </w:tabs>
        <w:adjustRightInd/>
        <w:ind w:firstLine="851"/>
        <w:jc w:val="both"/>
      </w:pPr>
      <w:r>
        <w:t>-</w:t>
      </w:r>
      <w:r>
        <w:tab/>
        <w:t>другие вопросы ЗК/ПДЗК.</w:t>
      </w:r>
    </w:p>
    <w:p w:rsidR="00D844D8" w:rsidRDefault="00D844D8" w:rsidP="00D9249A">
      <w:pPr>
        <w:widowControl/>
        <w:numPr>
          <w:ilvl w:val="2"/>
          <w:numId w:val="63"/>
        </w:numPr>
        <w:autoSpaceDE/>
        <w:adjustRightInd/>
        <w:spacing w:line="360" w:lineRule="auto"/>
        <w:jc w:val="both"/>
      </w:pPr>
      <w:r>
        <w:t>Организационная экспертиза (оценка состава и качества оформления Заявок):</w:t>
      </w:r>
    </w:p>
    <w:p w:rsidR="00D844D8" w:rsidRDefault="00D844D8" w:rsidP="00D844D8">
      <w:pPr>
        <w:tabs>
          <w:tab w:val="num" w:pos="1080"/>
        </w:tabs>
        <w:adjustRightInd/>
        <w:ind w:firstLine="851"/>
        <w:jc w:val="both"/>
      </w:pPr>
      <w:r>
        <w:t>-</w:t>
      </w:r>
      <w:r>
        <w:tab/>
        <w:t xml:space="preserve">рассматривается соответствие состава и оформления каждого Предложения требованиям закупочной документации. </w:t>
      </w:r>
    </w:p>
    <w:p w:rsidR="00D844D8" w:rsidRDefault="00D844D8" w:rsidP="00D9249A">
      <w:pPr>
        <w:widowControl/>
        <w:numPr>
          <w:ilvl w:val="2"/>
          <w:numId w:val="63"/>
        </w:numPr>
        <w:autoSpaceDE/>
        <w:adjustRightInd/>
        <w:spacing w:line="360" w:lineRule="auto"/>
        <w:jc w:val="both"/>
      </w:pPr>
      <w:bookmarkStart w:id="295" w:name="_Toc301790282"/>
      <w:r>
        <w:t>Экспертиза по экономической безопасности.</w:t>
      </w:r>
      <w:bookmarkEnd w:id="295"/>
    </w:p>
    <w:p w:rsidR="00D844D8" w:rsidRDefault="00D844D8" w:rsidP="00D844D8">
      <w:pPr>
        <w:keepNext/>
        <w:adjustRightInd/>
        <w:ind w:firstLine="851"/>
        <w:jc w:val="both"/>
      </w:pPr>
      <w:r>
        <w:t>Рассматривается экономическая безопасность установления договорных отношений с потенциальным контрагентом.</w:t>
      </w:r>
    </w:p>
    <w:p w:rsidR="00D844D8" w:rsidRDefault="00D844D8" w:rsidP="00D9249A">
      <w:pPr>
        <w:pStyle w:val="af8"/>
        <w:widowControl/>
        <w:numPr>
          <w:ilvl w:val="1"/>
          <w:numId w:val="63"/>
        </w:numPr>
        <w:autoSpaceDE/>
        <w:adjustRightInd/>
        <w:spacing w:line="360" w:lineRule="auto"/>
        <w:jc w:val="center"/>
        <w:outlineLvl w:val="0"/>
        <w:rPr>
          <w:b/>
          <w:kern w:val="28"/>
        </w:rPr>
      </w:pPr>
      <w:r>
        <w:rPr>
          <w:b/>
          <w:kern w:val="28"/>
        </w:rPr>
        <w:t>Отборочные и оценочные критерии</w:t>
      </w:r>
    </w:p>
    <w:p w:rsidR="00D844D8" w:rsidRDefault="00D844D8" w:rsidP="00D844D8">
      <w:pPr>
        <w:keepNext/>
        <w:adjustRightInd/>
        <w:ind w:firstLine="709"/>
        <w:jc w:val="both"/>
      </w:pPr>
      <w:r>
        <w:rPr>
          <w:bCs/>
          <w:kern w:val="32"/>
        </w:rPr>
        <w:t>9.5.1.</w:t>
      </w:r>
      <w:r>
        <w:rPr>
          <w:sz w:val="28"/>
        </w:rPr>
        <w:tab/>
      </w:r>
      <w:r>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D844D8" w:rsidRDefault="00D844D8" w:rsidP="00D844D8">
      <w:pPr>
        <w:keepNext/>
        <w:adjustRightInd/>
        <w:ind w:firstLine="709"/>
        <w:jc w:val="both"/>
      </w:pPr>
      <w:r>
        <w:rPr>
          <w:bCs/>
          <w:kern w:val="32"/>
        </w:rPr>
        <w:t>9.5.2.</w:t>
      </w:r>
      <w:r>
        <w:rPr>
          <w:bCs/>
          <w:kern w:val="32"/>
        </w:rPr>
        <w:tab/>
      </w:r>
      <w:proofErr w:type="gramStart"/>
      <w:r>
        <w:rPr>
          <w:bCs/>
          <w:kern w:val="32"/>
        </w:rPr>
        <w:t>Самые «простые» критерии называют «частными» критериями, а оценки по ним «частными»</w:t>
      </w:r>
      <w:r>
        <w:t xml:space="preserve"> оценками.</w:t>
      </w:r>
      <w:proofErr w:type="gramEnd"/>
      <w:r>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D844D8" w:rsidRDefault="00D844D8" w:rsidP="00D844D8">
      <w:pPr>
        <w:autoSpaceDE/>
        <w:adjustRightInd/>
        <w:ind w:firstLine="709"/>
        <w:jc w:val="both"/>
        <w:outlineLvl w:val="0"/>
        <w:rPr>
          <w:bCs/>
          <w:kern w:val="32"/>
        </w:rPr>
      </w:pPr>
      <w:r>
        <w:rPr>
          <w:bCs/>
          <w:kern w:val="32"/>
        </w:rPr>
        <w:t>9.5.3.</w:t>
      </w:r>
      <w:r>
        <w:rPr>
          <w:bCs/>
          <w:kern w:val="32"/>
        </w:rPr>
        <w:tab/>
      </w:r>
      <w:r>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D844D8" w:rsidRDefault="00D844D8" w:rsidP="00D844D8">
      <w:pPr>
        <w:autoSpaceDE/>
        <w:adjustRightInd/>
        <w:ind w:firstLine="709"/>
        <w:jc w:val="both"/>
        <w:outlineLvl w:val="0"/>
        <w:rPr>
          <w:bCs/>
          <w:kern w:val="32"/>
        </w:rPr>
      </w:pPr>
      <w:r>
        <w:rPr>
          <w:bCs/>
          <w:kern w:val="32"/>
        </w:rPr>
        <w:t>9.5.4.</w:t>
      </w:r>
      <w:r>
        <w:rPr>
          <w:bCs/>
          <w:kern w:val="32"/>
        </w:rPr>
        <w:tab/>
      </w:r>
      <w:r>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Pr>
          <w:bCs/>
          <w:kern w:val="32"/>
        </w:rPr>
        <w:t xml:space="preserve"> ЗК/ПДЗК</w:t>
      </w:r>
      <w:r>
        <w:rPr>
          <w:bCs/>
          <w:kern w:val="32"/>
          <w:lang w:val="x-none"/>
        </w:rPr>
        <w:t>.</w:t>
      </w:r>
    </w:p>
    <w:p w:rsidR="00D844D8" w:rsidRDefault="00D844D8" w:rsidP="00D844D8">
      <w:pPr>
        <w:autoSpaceDE/>
        <w:adjustRightInd/>
        <w:ind w:firstLine="709"/>
        <w:jc w:val="both"/>
        <w:outlineLvl w:val="0"/>
        <w:rPr>
          <w:bCs/>
          <w:kern w:val="32"/>
        </w:rPr>
      </w:pPr>
      <w:r>
        <w:rPr>
          <w:bCs/>
          <w:kern w:val="32"/>
        </w:rPr>
        <w:t>9.5.5.</w:t>
      </w:r>
      <w:r>
        <w:rPr>
          <w:bCs/>
          <w:kern w:val="32"/>
        </w:rPr>
        <w:tab/>
      </w:r>
      <w:r>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D844D8" w:rsidRDefault="00D844D8" w:rsidP="00D844D8">
      <w:pPr>
        <w:pStyle w:val="af8"/>
        <w:widowControl/>
        <w:autoSpaceDE/>
        <w:adjustRightInd/>
        <w:spacing w:line="360" w:lineRule="auto"/>
        <w:ind w:left="643"/>
        <w:jc w:val="both"/>
        <w:rPr>
          <w:b/>
        </w:rPr>
      </w:pPr>
      <w:r>
        <w:rPr>
          <w:b/>
        </w:rPr>
        <w:t>9.6. Стадии экспертизы</w:t>
      </w:r>
    </w:p>
    <w:p w:rsidR="00D844D8" w:rsidRDefault="00D844D8" w:rsidP="00D9249A">
      <w:pPr>
        <w:pStyle w:val="af8"/>
        <w:widowControl/>
        <w:numPr>
          <w:ilvl w:val="2"/>
          <w:numId w:val="64"/>
        </w:numPr>
        <w:autoSpaceDE/>
        <w:adjustRightInd/>
        <w:spacing w:line="360" w:lineRule="auto"/>
        <w:jc w:val="both"/>
        <w:rPr>
          <w:b/>
        </w:rPr>
      </w:pPr>
      <w:r>
        <w:rPr>
          <w:b/>
        </w:rPr>
        <w:t>Отборочная стадия</w:t>
      </w:r>
    </w:p>
    <w:p w:rsidR="00D844D8" w:rsidRDefault="00D844D8" w:rsidP="00D844D8">
      <w:pPr>
        <w:widowControl/>
        <w:autoSpaceDE/>
        <w:adjustRightInd/>
        <w:ind w:firstLine="709"/>
        <w:jc w:val="both"/>
      </w:pPr>
      <w:r>
        <w:t>9.6.1.1</w:t>
      </w:r>
      <w:proofErr w:type="gramStart"/>
      <w:r>
        <w:tab/>
        <w:t>В</w:t>
      </w:r>
      <w:proofErr w:type="gramEnd"/>
      <w:r>
        <w:t xml:space="preserve"> рамках отборочной стадии экспертизы осуществляется рассмотрение Заявок по отборочным критериям.</w:t>
      </w:r>
    </w:p>
    <w:p w:rsidR="00D844D8" w:rsidRDefault="00D844D8" w:rsidP="00D844D8">
      <w:pPr>
        <w:pStyle w:val="af8"/>
        <w:widowControl/>
        <w:autoSpaceDE/>
        <w:adjustRightInd/>
        <w:ind w:left="0" w:firstLine="709"/>
        <w:jc w:val="both"/>
      </w:pPr>
      <w:r>
        <w:t>9.6.1.2</w:t>
      </w:r>
      <w:proofErr w:type="gramStart"/>
      <w:r>
        <w:t xml:space="preserve"> П</w:t>
      </w:r>
      <w:proofErr w:type="gramEnd"/>
      <w:r>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D844D8" w:rsidRDefault="00D844D8" w:rsidP="00D844D8">
      <w:pPr>
        <w:widowControl/>
        <w:autoSpaceDE/>
        <w:adjustRightInd/>
        <w:ind w:firstLine="360"/>
        <w:jc w:val="both"/>
      </w:pPr>
      <w:r>
        <w:t>В результате рассмотрения Заявок по отборочным критериям в отношении каждого из критериев эксперт выносит одно из следующих решений:</w:t>
      </w:r>
    </w:p>
    <w:p w:rsidR="00D844D8" w:rsidRDefault="00D844D8" w:rsidP="00D844D8">
      <w:pPr>
        <w:widowControl/>
        <w:autoSpaceDE/>
        <w:adjustRightInd/>
        <w:jc w:val="both"/>
      </w:pPr>
      <w:r>
        <w:t>-</w:t>
      </w:r>
      <w:r>
        <w:tab/>
        <w:t>«соответствует условиям закупочной процедуры (обязательным требованиям закупочной документации)»;</w:t>
      </w:r>
    </w:p>
    <w:p w:rsidR="00D844D8" w:rsidRDefault="00D844D8" w:rsidP="00D844D8">
      <w:pPr>
        <w:adjustRightInd/>
        <w:jc w:val="both"/>
      </w:pPr>
      <w:r>
        <w:t>-</w:t>
      </w:r>
      <w:r>
        <w:tab/>
        <w:t xml:space="preserve">«не соответствует условиям закупочной процедуры (обязательным требованиям закупочной документации)» </w:t>
      </w:r>
    </w:p>
    <w:p w:rsidR="00D844D8" w:rsidRDefault="00D844D8" w:rsidP="00D844D8">
      <w:pPr>
        <w:widowControl/>
        <w:autoSpaceDE/>
        <w:adjustRightInd/>
        <w:ind w:firstLine="709"/>
        <w:jc w:val="both"/>
      </w:pPr>
      <w:r>
        <w:lastRenderedPageBreak/>
        <w:t>9.6.1.3</w:t>
      </w:r>
      <w:proofErr w:type="gramStart"/>
      <w:r>
        <w:tab/>
        <w:t>П</w:t>
      </w:r>
      <w:proofErr w:type="gramEnd"/>
      <w:r>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D844D8" w:rsidRDefault="00D844D8" w:rsidP="00D844D8">
      <w:pPr>
        <w:widowControl/>
        <w:autoSpaceDE/>
        <w:adjustRightInd/>
        <w:ind w:firstLine="709"/>
        <w:jc w:val="both"/>
      </w:pPr>
      <w:r>
        <w:t>9.6.1.4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D844D8" w:rsidRDefault="00D844D8" w:rsidP="00D844D8">
      <w:pPr>
        <w:pStyle w:val="af8"/>
        <w:widowControl/>
        <w:autoSpaceDE/>
        <w:adjustRightInd/>
        <w:spacing w:line="360" w:lineRule="auto"/>
        <w:ind w:left="1003"/>
        <w:jc w:val="both"/>
        <w:rPr>
          <w:b/>
        </w:rPr>
      </w:pPr>
      <w:r>
        <w:rPr>
          <w:b/>
        </w:rPr>
        <w:t>9.6.2 Оценочная стадия</w:t>
      </w:r>
    </w:p>
    <w:p w:rsidR="00D844D8" w:rsidRDefault="00D844D8" w:rsidP="00D844D8">
      <w:pPr>
        <w:widowControl/>
        <w:autoSpaceDE/>
        <w:adjustRightInd/>
        <w:ind w:left="993" w:hanging="710"/>
        <w:jc w:val="both"/>
      </w:pPr>
      <w:r>
        <w:t xml:space="preserve">9.6.2.1.Под оценочными понимаются такие критерии, оценки по которым непосредственно участвуют в формировании итоговой оценки предпочтительности </w:t>
      </w:r>
      <w:proofErr w:type="spellStart"/>
      <w:r>
        <w:t>Заявок</w:t>
      </w:r>
      <w:proofErr w:type="gramStart"/>
      <w:r>
        <w:t>.О</w:t>
      </w:r>
      <w:proofErr w:type="gramEnd"/>
      <w:r>
        <w:t>ценочные</w:t>
      </w:r>
      <w:proofErr w:type="spellEnd"/>
      <w:r>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D844D8" w:rsidRDefault="00D844D8" w:rsidP="00D844D8">
      <w:pPr>
        <w:pStyle w:val="af8"/>
        <w:widowControl/>
        <w:autoSpaceDE/>
        <w:adjustRightInd/>
        <w:ind w:left="993" w:hanging="710"/>
        <w:jc w:val="both"/>
      </w:pPr>
      <w:r>
        <w:t>9.6.2.2.«Простые»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D844D8" w:rsidRDefault="00D844D8" w:rsidP="00D844D8">
      <w:pPr>
        <w:widowControl/>
        <w:autoSpaceDE/>
        <w:adjustRightInd/>
        <w:ind w:left="993" w:hanging="709"/>
        <w:jc w:val="both"/>
      </w:pPr>
      <w:r>
        <w:t xml:space="preserve">9.6.2.3 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D844D8" w:rsidRDefault="00D844D8" w:rsidP="00D844D8">
      <w:pPr>
        <w:widowControl/>
        <w:autoSpaceDE/>
        <w:adjustRightInd/>
        <w:ind w:left="993" w:hanging="709"/>
        <w:jc w:val="both"/>
      </w:pPr>
      <w:r>
        <w:t>9.6.2.4</w:t>
      </w:r>
      <w:proofErr w:type="gramStart"/>
      <w:r>
        <w:t xml:space="preserve"> П</w:t>
      </w:r>
      <w:proofErr w:type="gramEnd"/>
      <w:r>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Pr>
          <w:bCs/>
        </w:rPr>
        <w:t xml:space="preserve">сравнивая предложения участников между собой и </w:t>
      </w:r>
      <w:r>
        <w:t>оценивая превышение или частичное несоответствие определенных параметров Заявок указанному в закупочной документации требованию.</w:t>
      </w:r>
    </w:p>
    <w:p w:rsidR="00D844D8" w:rsidRDefault="00D844D8" w:rsidP="00D844D8">
      <w:pPr>
        <w:pStyle w:val="af8"/>
        <w:widowControl/>
        <w:autoSpaceDE/>
        <w:adjustRightInd/>
        <w:ind w:left="993" w:hanging="709"/>
        <w:jc w:val="both"/>
      </w:pPr>
      <w:r>
        <w:t>9.6.2.5</w:t>
      </w:r>
      <w:proofErr w:type="gramStart"/>
      <w:r>
        <w:t xml:space="preserve"> П</w:t>
      </w:r>
      <w:proofErr w:type="gramEnd"/>
      <w:r>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D844D8" w:rsidRDefault="00D844D8" w:rsidP="00D9249A">
      <w:pPr>
        <w:pStyle w:val="af8"/>
        <w:widowControl/>
        <w:numPr>
          <w:ilvl w:val="1"/>
          <w:numId w:val="64"/>
        </w:numPr>
        <w:autoSpaceDE/>
        <w:adjustRightInd/>
        <w:spacing w:line="360" w:lineRule="auto"/>
        <w:jc w:val="both"/>
        <w:outlineLvl w:val="0"/>
        <w:rPr>
          <w:b/>
          <w:kern w:val="28"/>
        </w:rPr>
      </w:pPr>
      <w:r>
        <w:rPr>
          <w:b/>
          <w:kern w:val="28"/>
        </w:rPr>
        <w:t xml:space="preserve">Формирование итоговых оценок и ранжирование Заявок </w:t>
      </w:r>
    </w:p>
    <w:p w:rsidR="00D844D8" w:rsidRDefault="00D844D8" w:rsidP="00D844D8">
      <w:pPr>
        <w:widowControl/>
        <w:autoSpaceDE/>
        <w:adjustRightInd/>
        <w:ind w:firstLine="709"/>
        <w:jc w:val="both"/>
      </w:pPr>
      <w:r>
        <w:t>9.7.1.</w:t>
      </w:r>
      <w:r>
        <w:rPr>
          <w:snapToGrid w:val="0"/>
          <w:sz w:val="28"/>
          <w:szCs w:val="20"/>
        </w:rPr>
        <w:tab/>
      </w:r>
      <w:r>
        <w:t>В процессе экспертной оценки и сопоставления Заявок используется следующий подход:</w:t>
      </w:r>
    </w:p>
    <w:p w:rsidR="00D844D8" w:rsidRDefault="00D844D8" w:rsidP="00D844D8">
      <w:pPr>
        <w:keepNext/>
        <w:widowControl/>
        <w:suppressAutoHyphens/>
        <w:autoSpaceDE/>
        <w:adjustRightInd/>
        <w:ind w:left="1134"/>
        <w:outlineLvl w:val="1"/>
        <w:rPr>
          <w:snapToGrid w:val="0"/>
          <w:u w:val="single"/>
        </w:rPr>
      </w:pPr>
      <w:r>
        <w:rPr>
          <w:snapToGrid w:val="0"/>
          <w:u w:val="single"/>
        </w:rPr>
        <w:t>Экспертно-бальный метод с взвешенным суммированием</w:t>
      </w:r>
    </w:p>
    <w:p w:rsidR="00D844D8" w:rsidRDefault="00D844D8" w:rsidP="00D844D8">
      <w:pPr>
        <w:widowControl/>
        <w:autoSpaceDE/>
        <w:adjustRightInd/>
        <w:ind w:firstLine="360"/>
        <w:jc w:val="both"/>
      </w:pPr>
      <w:r>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D844D8" w:rsidRDefault="00D844D8" w:rsidP="00D844D8">
      <w:pPr>
        <w:widowControl/>
        <w:autoSpaceDE/>
        <w:adjustRightInd/>
        <w:ind w:firstLine="360"/>
        <w:jc w:val="both"/>
      </w:pPr>
      <w:r>
        <w:t xml:space="preserve">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w:t>
      </w:r>
      <w:r>
        <w:lastRenderedPageBreak/>
        <w:t>методом усреднения. Результатом является получение итоговой оценки предпочтительности рассматриваемой Заявки.</w:t>
      </w:r>
    </w:p>
    <w:p w:rsidR="00D844D8" w:rsidRDefault="00D844D8" w:rsidP="00D844D8">
      <w:pPr>
        <w:widowControl/>
        <w:autoSpaceDE/>
        <w:adjustRightInd/>
        <w:ind w:firstLine="567"/>
        <w:jc w:val="both"/>
      </w:pPr>
      <w:r>
        <w:t>9.7.2.</w:t>
      </w:r>
      <w:r>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D844D8" w:rsidRDefault="00D844D8" w:rsidP="00D844D8">
      <w:pPr>
        <w:widowControl/>
        <w:autoSpaceDE/>
        <w:adjustRightInd/>
        <w:ind w:firstLine="567"/>
        <w:jc w:val="both"/>
      </w:pPr>
      <w:r>
        <w:t>9.7.3.</w:t>
      </w:r>
      <w:r>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D844D8" w:rsidRDefault="00D844D8" w:rsidP="00D844D8">
      <w:pPr>
        <w:widowControl/>
        <w:autoSpaceDE/>
        <w:adjustRightInd/>
        <w:ind w:firstLine="567"/>
        <w:jc w:val="both"/>
      </w:pPr>
      <w:r>
        <w:t>9.7.4.</w:t>
      </w:r>
      <w:r>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D844D8" w:rsidRDefault="00D844D8" w:rsidP="00D844D8">
      <w:pPr>
        <w:widowControl/>
        <w:autoSpaceDE/>
        <w:adjustRightInd/>
        <w:ind w:firstLine="709"/>
        <w:jc w:val="both"/>
      </w:pPr>
      <w:r>
        <w:t>9.7.5.</w:t>
      </w:r>
      <w:r>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D844D8" w:rsidRDefault="00D844D8" w:rsidP="00D844D8">
      <w:pPr>
        <w:widowControl/>
        <w:autoSpaceDE/>
        <w:adjustRightInd/>
        <w:rPr>
          <w:b/>
          <w:snapToGrid w:val="0"/>
        </w:rPr>
      </w:pPr>
      <w:r>
        <w:rPr>
          <w:snapToGrid w:val="0"/>
        </w:rPr>
        <w:br w:type="page"/>
      </w:r>
    </w:p>
    <w:p w:rsidR="00D844D8" w:rsidRDefault="00D844D8" w:rsidP="00D844D8">
      <w:pPr>
        <w:widowControl/>
        <w:autoSpaceDE/>
        <w:adjustRightInd/>
        <w:spacing w:line="360" w:lineRule="auto"/>
        <w:ind w:left="567"/>
        <w:jc w:val="right"/>
        <w:rPr>
          <w:b/>
          <w:snapToGrid w:val="0"/>
          <w:szCs w:val="20"/>
        </w:rPr>
      </w:pPr>
      <w:r>
        <w:rPr>
          <w:b/>
          <w:snapToGrid w:val="0"/>
          <w:szCs w:val="20"/>
        </w:rPr>
        <w:lastRenderedPageBreak/>
        <w:t>Приложение 1</w:t>
      </w:r>
    </w:p>
    <w:p w:rsidR="00D844D8" w:rsidRDefault="00D844D8" w:rsidP="00D844D8">
      <w:pPr>
        <w:widowControl/>
        <w:autoSpaceDE/>
        <w:adjustRightInd/>
        <w:spacing w:after="120"/>
        <w:jc w:val="center"/>
        <w:rPr>
          <w:b/>
          <w:snapToGrid w:val="0"/>
        </w:rPr>
      </w:pPr>
    </w:p>
    <w:p w:rsidR="00D844D8" w:rsidRDefault="00D844D8" w:rsidP="00D844D8">
      <w:pPr>
        <w:widowControl/>
        <w:autoSpaceDE/>
        <w:adjustRightInd/>
        <w:spacing w:after="120"/>
        <w:jc w:val="center"/>
        <w:rPr>
          <w:b/>
          <w:snapToGrid w:val="0"/>
        </w:rPr>
      </w:pPr>
      <w:r>
        <w:rPr>
          <w:b/>
          <w:snapToGrid w:val="0"/>
        </w:rPr>
        <w:t>Состав экспертной группы и распределение экспертов по направлениям оценки Заявок</w:t>
      </w:r>
    </w:p>
    <w:p w:rsidR="00D844D8" w:rsidRDefault="00D844D8" w:rsidP="00D844D8">
      <w:pPr>
        <w:widowControl/>
        <w:autoSpaceDE/>
        <w:adjustRightInd/>
        <w:jc w:val="center"/>
        <w:rPr>
          <w:i/>
          <w:snapToGrid w:val="0"/>
        </w:rPr>
      </w:pPr>
      <w:r>
        <w:rPr>
          <w:i/>
          <w:snapToGrid w:val="0"/>
        </w:rPr>
        <w:t>(</w:t>
      </w:r>
      <w:proofErr w:type="gramStart"/>
      <w:r>
        <w:rPr>
          <w:i/>
          <w:snapToGrid w:val="0"/>
        </w:rPr>
        <w:t>представлен</w:t>
      </w:r>
      <w:proofErr w:type="gramEnd"/>
      <w:r>
        <w:rPr>
          <w:i/>
          <w:snapToGrid w:val="0"/>
        </w:rPr>
        <w:t xml:space="preserve"> отдельным приложением)</w:t>
      </w:r>
    </w:p>
    <w:p w:rsidR="00D844D8" w:rsidRDefault="00D844D8" w:rsidP="00D844D8">
      <w:pPr>
        <w:widowControl/>
        <w:autoSpaceDE/>
        <w:adjustRightInd/>
        <w:rPr>
          <w:b/>
          <w:snapToGrid w:val="0"/>
          <w:szCs w:val="20"/>
        </w:rPr>
      </w:pPr>
      <w:r>
        <w:rPr>
          <w:b/>
          <w:snapToGrid w:val="0"/>
          <w:szCs w:val="20"/>
        </w:rPr>
        <w:br w:type="page"/>
      </w:r>
    </w:p>
    <w:p w:rsidR="00D844D8" w:rsidRDefault="00D844D8" w:rsidP="00D844D8">
      <w:pPr>
        <w:widowControl/>
        <w:autoSpaceDE/>
        <w:adjustRightInd/>
        <w:spacing w:line="360" w:lineRule="auto"/>
        <w:ind w:left="567"/>
        <w:jc w:val="right"/>
        <w:rPr>
          <w:b/>
          <w:bCs/>
          <w:snapToGrid w:val="0"/>
          <w:szCs w:val="20"/>
        </w:rPr>
      </w:pPr>
      <w:r>
        <w:rPr>
          <w:b/>
          <w:snapToGrid w:val="0"/>
          <w:szCs w:val="20"/>
        </w:rPr>
        <w:lastRenderedPageBreak/>
        <w:t>Приложение № 2</w:t>
      </w:r>
    </w:p>
    <w:p w:rsidR="00D844D8" w:rsidRDefault="00D844D8" w:rsidP="00D844D8">
      <w:pPr>
        <w:widowControl/>
        <w:autoSpaceDE/>
        <w:adjustRightInd/>
        <w:spacing w:line="360" w:lineRule="auto"/>
        <w:ind w:left="567"/>
        <w:jc w:val="both"/>
        <w:rPr>
          <w:snapToGrid w:val="0"/>
          <w:sz w:val="28"/>
          <w:szCs w:val="20"/>
        </w:rPr>
      </w:pPr>
    </w:p>
    <w:p w:rsidR="00D844D8" w:rsidRDefault="00D844D8" w:rsidP="00D844D8">
      <w:pPr>
        <w:widowControl/>
        <w:autoSpaceDE/>
        <w:adjustRightInd/>
        <w:spacing w:line="360" w:lineRule="auto"/>
        <w:ind w:left="567"/>
        <w:jc w:val="center"/>
        <w:rPr>
          <w:b/>
          <w:snapToGrid w:val="0"/>
          <w:szCs w:val="20"/>
        </w:rPr>
      </w:pPr>
      <w:r>
        <w:rPr>
          <w:b/>
          <w:snapToGrid w:val="0"/>
          <w:szCs w:val="20"/>
        </w:rPr>
        <w:t>ЗАЯВЛЕНИЕ О БЕСПРИСТРАСТНОСТИ</w:t>
      </w:r>
    </w:p>
    <w:p w:rsidR="00D844D8" w:rsidRDefault="00D844D8" w:rsidP="00D844D8">
      <w:pPr>
        <w:widowControl/>
        <w:autoSpaceDE/>
        <w:adjustRightInd/>
        <w:spacing w:line="360" w:lineRule="auto"/>
        <w:ind w:left="567"/>
        <w:jc w:val="both"/>
        <w:rPr>
          <w:snapToGrid w:val="0"/>
          <w:sz w:val="28"/>
          <w:szCs w:val="20"/>
        </w:rPr>
      </w:pPr>
    </w:p>
    <w:p w:rsidR="00D844D8" w:rsidRDefault="00D844D8" w:rsidP="00D844D8">
      <w:pPr>
        <w:widowControl/>
        <w:autoSpaceDE/>
        <w:adjustRightInd/>
        <w:spacing w:line="360" w:lineRule="auto"/>
        <w:ind w:firstLine="426"/>
        <w:jc w:val="both"/>
        <w:rPr>
          <w:snapToGrid w:val="0"/>
        </w:rPr>
      </w:pPr>
      <w:r>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Pr>
          <w:snapToGrid w:val="0"/>
        </w:rPr>
        <w:t>на</w:t>
      </w:r>
      <w:proofErr w:type="gramEnd"/>
      <w:r>
        <w:rPr>
          <w:snapToGrid w:val="0"/>
        </w:rPr>
        <w:t xml:space="preserve"> ______________________________________________ обязуюсь:</w:t>
      </w:r>
    </w:p>
    <w:p w:rsidR="00D844D8" w:rsidRDefault="00D844D8" w:rsidP="00D9249A">
      <w:pPr>
        <w:widowControl/>
        <w:numPr>
          <w:ilvl w:val="0"/>
          <w:numId w:val="65"/>
        </w:numPr>
        <w:autoSpaceDE/>
        <w:adjustRightInd/>
        <w:spacing w:line="360" w:lineRule="auto"/>
        <w:contextualSpacing/>
        <w:jc w:val="both"/>
        <w:rPr>
          <w:snapToGrid w:val="0"/>
        </w:rPr>
      </w:pPr>
      <w:r>
        <w:rPr>
          <w:snapToGrid w:val="0"/>
        </w:rPr>
        <w:t>руководствоваться действующим законодательством, закупочной документацией, руководством по экспертной оценке Заявок;</w:t>
      </w:r>
    </w:p>
    <w:p w:rsidR="00D844D8" w:rsidRDefault="00D844D8" w:rsidP="00D9249A">
      <w:pPr>
        <w:widowControl/>
        <w:numPr>
          <w:ilvl w:val="0"/>
          <w:numId w:val="65"/>
        </w:numPr>
        <w:autoSpaceDE/>
        <w:adjustRightInd/>
        <w:spacing w:line="360" w:lineRule="auto"/>
        <w:contextualSpacing/>
        <w:jc w:val="both"/>
        <w:rPr>
          <w:snapToGrid w:val="0"/>
        </w:rPr>
      </w:pPr>
      <w:r>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D844D8" w:rsidRDefault="00D844D8" w:rsidP="00D9249A">
      <w:pPr>
        <w:widowControl/>
        <w:numPr>
          <w:ilvl w:val="0"/>
          <w:numId w:val="65"/>
        </w:numPr>
        <w:autoSpaceDE/>
        <w:adjustRightInd/>
        <w:spacing w:line="360" w:lineRule="auto"/>
        <w:contextualSpacing/>
        <w:jc w:val="both"/>
        <w:rPr>
          <w:snapToGrid w:val="0"/>
        </w:rPr>
      </w:pPr>
      <w:proofErr w:type="gramStart"/>
      <w:r>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D844D8" w:rsidRDefault="00D844D8" w:rsidP="00D844D8">
      <w:pPr>
        <w:widowControl/>
        <w:autoSpaceDE/>
        <w:adjustRightInd/>
        <w:spacing w:line="360" w:lineRule="auto"/>
        <w:ind w:firstLine="360"/>
        <w:jc w:val="both"/>
        <w:rPr>
          <w:i/>
          <w:snapToGrid w:val="0"/>
          <w:lang w:val="en-US"/>
        </w:rPr>
      </w:pPr>
    </w:p>
    <w:p w:rsidR="00D844D8" w:rsidRDefault="00D844D8" w:rsidP="00D844D8">
      <w:pPr>
        <w:widowControl/>
        <w:autoSpaceDE/>
        <w:adjustRightInd/>
        <w:spacing w:line="360" w:lineRule="auto"/>
        <w:ind w:firstLine="360"/>
        <w:jc w:val="both"/>
        <w:rPr>
          <w:i/>
          <w:snapToGrid w:val="0"/>
          <w:lang w:val="en-US"/>
        </w:rPr>
      </w:pPr>
    </w:p>
    <w:p w:rsidR="00D844D8" w:rsidRDefault="00D844D8" w:rsidP="00D844D8">
      <w:pPr>
        <w:widowControl/>
        <w:tabs>
          <w:tab w:val="left" w:pos="7088"/>
        </w:tabs>
        <w:autoSpaceDE/>
        <w:adjustRightInd/>
        <w:spacing w:line="360" w:lineRule="auto"/>
        <w:jc w:val="both"/>
        <w:rPr>
          <w:i/>
          <w:snapToGrid w:val="0"/>
          <w:color w:val="000000"/>
          <w:spacing w:val="-10"/>
        </w:rPr>
      </w:pPr>
      <w:r>
        <w:rPr>
          <w:i/>
          <w:snapToGrid w:val="0"/>
        </w:rPr>
        <w:t>(Должность, подпись)</w:t>
      </w:r>
      <w:r>
        <w:rPr>
          <w:i/>
          <w:snapToGrid w:val="0"/>
        </w:rPr>
        <w:tab/>
        <w:t>(ФИО)</w:t>
      </w:r>
    </w:p>
    <w:p w:rsidR="00D844D8" w:rsidRDefault="00D844D8" w:rsidP="00D844D8">
      <w:pPr>
        <w:widowControl/>
        <w:autoSpaceDE/>
        <w:adjustRightInd/>
        <w:spacing w:after="120" w:line="360" w:lineRule="auto"/>
        <w:jc w:val="both"/>
        <w:rPr>
          <w:snapToGrid w:val="0"/>
        </w:rPr>
      </w:pPr>
    </w:p>
    <w:p w:rsidR="00D844D8" w:rsidRDefault="00D844D8" w:rsidP="00D844D8">
      <w:pPr>
        <w:widowControl/>
        <w:autoSpaceDE/>
        <w:adjustRightInd/>
        <w:spacing w:after="120" w:line="360" w:lineRule="auto"/>
        <w:jc w:val="both"/>
        <w:rPr>
          <w:snapToGrid w:val="0"/>
        </w:rPr>
      </w:pPr>
      <w:r>
        <w:rPr>
          <w:snapToGrid w:val="0"/>
        </w:rPr>
        <w:t>«_____» _________________ 20__ г.</w:t>
      </w:r>
    </w:p>
    <w:p w:rsidR="00D844D8" w:rsidRDefault="00D844D8" w:rsidP="00D844D8">
      <w:pPr>
        <w:widowControl/>
        <w:autoSpaceDE/>
        <w:adjustRightInd/>
        <w:spacing w:after="120" w:line="360" w:lineRule="auto"/>
        <w:ind w:firstLine="567"/>
        <w:jc w:val="both"/>
        <w:rPr>
          <w:snapToGrid w:val="0"/>
        </w:rPr>
      </w:pPr>
    </w:p>
    <w:p w:rsidR="00D844D8" w:rsidRDefault="00D844D8" w:rsidP="00D844D8">
      <w:pPr>
        <w:widowControl/>
        <w:autoSpaceDE/>
        <w:adjustRightInd/>
        <w:spacing w:after="120" w:line="360" w:lineRule="auto"/>
        <w:ind w:firstLine="567"/>
        <w:jc w:val="both"/>
        <w:rPr>
          <w:snapToGrid w:val="0"/>
        </w:rPr>
      </w:pPr>
    </w:p>
    <w:p w:rsidR="00D844D8" w:rsidRDefault="00D844D8" w:rsidP="00D844D8">
      <w:pPr>
        <w:widowControl/>
        <w:autoSpaceDE/>
        <w:adjustRightInd/>
        <w:rPr>
          <w:snapToGrid w:val="0"/>
        </w:rPr>
      </w:pPr>
      <w:r>
        <w:rPr>
          <w:snapToGrid w:val="0"/>
        </w:rPr>
        <w:br w:type="page"/>
      </w:r>
    </w:p>
    <w:p w:rsidR="00D844D8" w:rsidRDefault="00D844D8" w:rsidP="00D844D8">
      <w:pPr>
        <w:widowControl/>
        <w:tabs>
          <w:tab w:val="left" w:pos="12478"/>
        </w:tabs>
        <w:autoSpaceDE/>
        <w:adjustRightInd/>
        <w:jc w:val="right"/>
        <w:rPr>
          <w:b/>
        </w:rPr>
      </w:pPr>
      <w:r>
        <w:rPr>
          <w:b/>
        </w:rPr>
        <w:lastRenderedPageBreak/>
        <w:t>Приложение №3</w:t>
      </w:r>
    </w:p>
    <w:p w:rsidR="00D844D8" w:rsidRDefault="00D844D8" w:rsidP="00D844D8">
      <w:pPr>
        <w:widowControl/>
        <w:tabs>
          <w:tab w:val="left" w:pos="12478"/>
        </w:tabs>
        <w:autoSpaceDE/>
        <w:adjustRightInd/>
        <w:ind w:right="249"/>
        <w:jc w:val="both"/>
      </w:pPr>
    </w:p>
    <w:p w:rsidR="00D844D8" w:rsidRDefault="00D844D8" w:rsidP="00D844D8">
      <w:pPr>
        <w:widowControl/>
        <w:tabs>
          <w:tab w:val="left" w:pos="12478"/>
        </w:tabs>
        <w:autoSpaceDE/>
        <w:adjustRightInd/>
        <w:rPr>
          <w:bCs/>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______________________________________________________</w:t>
      </w:r>
      <w:r>
        <w:rPr>
          <w:snapToGrid w:val="0"/>
          <w:color w:val="464646"/>
        </w:rPr>
        <w:t xml:space="preserve"> </w:t>
      </w:r>
      <w:r>
        <w:rPr>
          <w:b/>
          <w:bCs/>
          <w:u w:val="single"/>
        </w:rPr>
        <w:t>по отборочным критериям</w:t>
      </w:r>
      <w:proofErr w:type="gramEnd"/>
      <w:r>
        <w:rPr>
          <w:bCs/>
        </w:rPr>
        <w:t xml:space="preserve"> </w:t>
      </w:r>
    </w:p>
    <w:p w:rsidR="00D844D8" w:rsidRDefault="00D844D8" w:rsidP="00D844D8">
      <w:pPr>
        <w:widowControl/>
        <w:tabs>
          <w:tab w:val="left" w:pos="12478"/>
        </w:tabs>
        <w:autoSpaceDE/>
        <w:adjustRightInd/>
        <w:ind w:right="249"/>
        <w:rPr>
          <w:b/>
          <w:bCs/>
        </w:rPr>
      </w:pPr>
    </w:p>
    <w:p w:rsidR="00D844D8" w:rsidRDefault="00D844D8" w:rsidP="00D844D8">
      <w:pPr>
        <w:widowControl/>
        <w:tabs>
          <w:tab w:val="left" w:pos="12478"/>
        </w:tabs>
        <w:autoSpaceDE/>
        <w:adjustRightInd/>
        <w:ind w:right="249"/>
        <w:rPr>
          <w:b/>
          <w:bCs/>
        </w:rPr>
      </w:pPr>
      <w:r>
        <w:rPr>
          <w:b/>
          <w:bCs/>
        </w:rPr>
        <w:t>Ф.И.О. Эксперта, оценивающего Предложения по критерию:____________________</w:t>
      </w:r>
    </w:p>
    <w:p w:rsidR="00D844D8" w:rsidRDefault="00D844D8" w:rsidP="00D844D8">
      <w:pPr>
        <w:widowControl/>
        <w:tabs>
          <w:tab w:val="left" w:pos="12478"/>
        </w:tabs>
        <w:autoSpaceDE/>
        <w:adjustRightInd/>
        <w:ind w:right="249"/>
        <w:rPr>
          <w:b/>
          <w:bCs/>
        </w:rPr>
      </w:pPr>
    </w:p>
    <w:tbl>
      <w:tblPr>
        <w:tblW w:w="10170"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3"/>
        <w:gridCol w:w="1983"/>
        <w:gridCol w:w="1275"/>
        <w:gridCol w:w="1417"/>
        <w:gridCol w:w="1275"/>
      </w:tblGrid>
      <w:tr w:rsidR="00D844D8" w:rsidTr="00D844D8">
        <w:trPr>
          <w:tblHeader/>
          <w:jc w:val="center"/>
        </w:trPr>
        <w:tc>
          <w:tcPr>
            <w:tcW w:w="837" w:type="dxa"/>
            <w:vMerge w:val="restart"/>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snapToGrid w:val="0"/>
                <w:sz w:val="18"/>
                <w:szCs w:val="18"/>
                <w:lang w:eastAsia="en-US"/>
              </w:rPr>
            </w:pPr>
            <w:r>
              <w:rPr>
                <w:b/>
                <w:snapToGrid w:val="0"/>
                <w:sz w:val="18"/>
                <w:szCs w:val="18"/>
                <w:lang w:eastAsia="en-US"/>
              </w:rPr>
              <w:t xml:space="preserve">№ </w:t>
            </w:r>
            <w:proofErr w:type="gramStart"/>
            <w:r>
              <w:rPr>
                <w:b/>
                <w:snapToGrid w:val="0"/>
                <w:sz w:val="18"/>
                <w:szCs w:val="18"/>
                <w:lang w:eastAsia="en-US"/>
              </w:rPr>
              <w:t>п</w:t>
            </w:r>
            <w:proofErr w:type="gramEnd"/>
            <w:r>
              <w:rPr>
                <w:b/>
                <w:snapToGrid w:val="0"/>
                <w:sz w:val="18"/>
                <w:szCs w:val="18"/>
                <w:lang w:eastAsia="en-US"/>
              </w:rPr>
              <w:t>/п критерия</w:t>
            </w:r>
          </w:p>
        </w:tc>
        <w:tc>
          <w:tcPr>
            <w:tcW w:w="3386" w:type="dxa"/>
            <w:vMerge w:val="restart"/>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ind w:firstLine="12"/>
              <w:jc w:val="center"/>
              <w:rPr>
                <w:b/>
                <w:snapToGrid w:val="0"/>
                <w:sz w:val="18"/>
                <w:szCs w:val="18"/>
                <w:lang w:eastAsia="en-US"/>
              </w:rPr>
            </w:pPr>
            <w:r>
              <w:rPr>
                <w:b/>
                <w:snapToGrid w:val="0"/>
                <w:sz w:val="18"/>
                <w:szCs w:val="18"/>
                <w:lang w:eastAsia="en-US"/>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 w:val="18"/>
                <w:szCs w:val="18"/>
                <w:lang w:eastAsia="en-US"/>
              </w:rPr>
            </w:pPr>
            <w:r>
              <w:rPr>
                <w:b/>
                <w:bCs/>
                <w:sz w:val="18"/>
                <w:szCs w:val="18"/>
                <w:lang w:eastAsia="en-US"/>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line="276" w:lineRule="auto"/>
              <w:jc w:val="center"/>
              <w:rPr>
                <w:snapToGrid w:val="0"/>
                <w:sz w:val="18"/>
                <w:szCs w:val="18"/>
                <w:lang w:eastAsia="en-US"/>
              </w:rPr>
            </w:pPr>
            <w:r>
              <w:rPr>
                <w:snapToGrid w:val="0"/>
                <w:sz w:val="18"/>
                <w:szCs w:val="18"/>
                <w:lang w:eastAsia="en-US"/>
              </w:rPr>
              <w:t>Экспертные оценки</w:t>
            </w:r>
            <w:r>
              <w:rPr>
                <w:snapToGrid w:val="0"/>
                <w:sz w:val="18"/>
                <w:szCs w:val="18"/>
                <w:lang w:eastAsia="en-US"/>
              </w:rPr>
              <w:br/>
            </w:r>
            <w:r>
              <w:rPr>
                <w:b/>
                <w:snapToGrid w:val="0"/>
                <w:sz w:val="18"/>
                <w:szCs w:val="18"/>
                <w:lang w:eastAsia="en-US"/>
              </w:rPr>
              <w:t>«Соответствует»</w:t>
            </w:r>
            <w:r>
              <w:rPr>
                <w:snapToGrid w:val="0"/>
                <w:sz w:val="18"/>
                <w:szCs w:val="18"/>
                <w:lang w:eastAsia="en-US"/>
              </w:rPr>
              <w:t xml:space="preserve"> или «</w:t>
            </w:r>
            <w:r>
              <w:rPr>
                <w:b/>
                <w:snapToGrid w:val="0"/>
                <w:sz w:val="18"/>
                <w:szCs w:val="18"/>
                <w:lang w:eastAsia="en-US"/>
              </w:rPr>
              <w:t>Не соответствует»</w:t>
            </w:r>
            <w:r>
              <w:rPr>
                <w:snapToGrid w:val="0"/>
                <w:sz w:val="18"/>
                <w:szCs w:val="18"/>
                <w:lang w:eastAsia="en-US"/>
              </w:rPr>
              <w:t xml:space="preserve"> требованиям закупочной документации</w:t>
            </w:r>
            <w:r>
              <w:rPr>
                <w:snapToGrid w:val="0"/>
                <w:sz w:val="18"/>
                <w:szCs w:val="18"/>
                <w:lang w:eastAsia="en-US"/>
              </w:rPr>
              <w:br/>
            </w:r>
            <w:r>
              <w:rPr>
                <w:snapToGrid w:val="0"/>
                <w:color w:val="FF0000"/>
                <w:sz w:val="18"/>
                <w:szCs w:val="18"/>
                <w:lang w:eastAsia="en-US"/>
              </w:rPr>
              <w:t>(в случае несоответствия указываются причины)</w:t>
            </w:r>
          </w:p>
        </w:tc>
      </w:tr>
      <w:tr w:rsidR="00D844D8" w:rsidTr="00D844D8">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
                <w:snapToGrid w:val="0"/>
                <w:sz w:val="18"/>
                <w:szCs w:val="18"/>
                <w:lang w:eastAsia="en-US"/>
              </w:rPr>
            </w:pPr>
          </w:p>
        </w:tc>
        <w:tc>
          <w:tcPr>
            <w:tcW w:w="3386" w:type="dxa"/>
            <w:vMerge/>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
                <w:snapToGrid w:val="0"/>
                <w:sz w:val="18"/>
                <w:szCs w:val="18"/>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18"/>
                <w:szCs w:val="18"/>
                <w:lang w:eastAsia="en-US"/>
              </w:rPr>
            </w:pPr>
            <w:r>
              <w:rPr>
                <w:b/>
                <w:bCs/>
                <w:i/>
                <w:iCs/>
                <w:sz w:val="18"/>
                <w:szCs w:val="18"/>
                <w:lang w:eastAsia="en-US"/>
              </w:rPr>
              <w:t>Участник 1</w:t>
            </w:r>
          </w:p>
        </w:tc>
        <w:tc>
          <w:tcPr>
            <w:tcW w:w="141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18"/>
                <w:szCs w:val="18"/>
                <w:lang w:eastAsia="en-US"/>
              </w:rPr>
            </w:pPr>
            <w:r>
              <w:rPr>
                <w:b/>
                <w:bCs/>
                <w:i/>
                <w:iCs/>
                <w:sz w:val="18"/>
                <w:szCs w:val="18"/>
                <w:lang w:eastAsia="en-US"/>
              </w:rPr>
              <w:t>Участник 2</w:t>
            </w:r>
          </w:p>
        </w:tc>
        <w:tc>
          <w:tcPr>
            <w:tcW w:w="1276"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18"/>
                <w:szCs w:val="18"/>
                <w:lang w:eastAsia="en-US"/>
              </w:rPr>
            </w:pPr>
            <w:r>
              <w:rPr>
                <w:b/>
                <w:bCs/>
                <w:i/>
                <w:iCs/>
                <w:sz w:val="18"/>
                <w:szCs w:val="18"/>
                <w:lang w:eastAsia="en-US"/>
              </w:rPr>
              <w:t xml:space="preserve">Участник </w:t>
            </w:r>
            <w:r>
              <w:rPr>
                <w:b/>
                <w:bCs/>
                <w:i/>
                <w:iCs/>
                <w:sz w:val="18"/>
                <w:szCs w:val="18"/>
                <w:lang w:val="en-US" w:eastAsia="en-US"/>
              </w:rPr>
              <w:t>n</w:t>
            </w:r>
          </w:p>
        </w:tc>
      </w:tr>
      <w:tr w:rsidR="00D844D8" w:rsidTr="00D844D8">
        <w:trPr>
          <w:jc w:val="center"/>
        </w:trPr>
        <w:tc>
          <w:tcPr>
            <w:tcW w:w="837"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line="276" w:lineRule="auto"/>
              <w:rPr>
                <w:b/>
                <w:i/>
                <w:snapToGrid w:val="0"/>
                <w:sz w:val="18"/>
                <w:szCs w:val="18"/>
                <w:lang w:val="en-US" w:eastAsia="en-US"/>
              </w:rPr>
            </w:pPr>
            <w:r>
              <w:rPr>
                <w:b/>
                <w:i/>
                <w:snapToGrid w:val="0"/>
                <w:sz w:val="18"/>
                <w:szCs w:val="18"/>
                <w:lang w:val="en-US" w:eastAsia="en-US"/>
              </w:rPr>
              <w:t>1</w:t>
            </w:r>
          </w:p>
        </w:tc>
        <w:tc>
          <w:tcPr>
            <w:tcW w:w="3386"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line="276" w:lineRule="auto"/>
              <w:rPr>
                <w:b/>
                <w:snapToGrid w:val="0"/>
                <w:sz w:val="18"/>
                <w:szCs w:val="18"/>
                <w:lang w:eastAsia="en-US"/>
              </w:rPr>
            </w:pPr>
            <w:r>
              <w:rPr>
                <w:b/>
                <w:snapToGrid w:val="0"/>
                <w:sz w:val="18"/>
                <w:szCs w:val="18"/>
                <w:lang w:eastAsia="en-US"/>
              </w:rPr>
              <w:t xml:space="preserve">Соответствие Участника и его Заявки (Предложения) требованиям Документации </w:t>
            </w:r>
            <w:r>
              <w:rPr>
                <w:snapToGrid w:val="0"/>
                <w:sz w:val="18"/>
                <w:szCs w:val="18"/>
                <w:lang w:eastAsia="en-US"/>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line="276" w:lineRule="auto"/>
              <w:rPr>
                <w:snapToGrid w:val="0"/>
                <w:sz w:val="16"/>
                <w:szCs w:val="16"/>
                <w:lang w:eastAsia="en-US"/>
              </w:rPr>
            </w:pPr>
            <w:r>
              <w:rPr>
                <w:snapToGrid w:val="0"/>
                <w:sz w:val="16"/>
                <w:szCs w:val="16"/>
                <w:lang w:eastAsia="en-US"/>
              </w:rPr>
              <w:t>Техническая, юридическая, финансово-экономическая, экономическая безопасность, организационная</w:t>
            </w:r>
          </w:p>
          <w:p w:rsidR="00D844D8" w:rsidRDefault="00D844D8">
            <w:pPr>
              <w:widowControl/>
              <w:autoSpaceDE/>
              <w:adjustRightInd/>
              <w:spacing w:line="276" w:lineRule="auto"/>
              <w:rPr>
                <w:b/>
                <w:snapToGrid w:val="0"/>
                <w:sz w:val="16"/>
                <w:szCs w:val="18"/>
                <w:lang w:val="en-US" w:eastAsia="en-US"/>
              </w:rPr>
            </w:pPr>
            <w:r>
              <w:rPr>
                <w:snapToGrid w:val="0"/>
                <w:sz w:val="16"/>
                <w:szCs w:val="16"/>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line="276" w:lineRule="auto"/>
              <w:rPr>
                <w:b/>
                <w:snapToGrid w:val="0"/>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line="276" w:lineRule="auto"/>
              <w:rPr>
                <w:b/>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line="276" w:lineRule="auto"/>
              <w:rPr>
                <w:b/>
                <w:snapToGrid w:val="0"/>
                <w:sz w:val="18"/>
                <w:szCs w:val="18"/>
                <w:lang w:eastAsia="en-US"/>
              </w:rPr>
            </w:pPr>
          </w:p>
        </w:tc>
      </w:tr>
    </w:tbl>
    <w:p w:rsidR="00D844D8" w:rsidRDefault="00D844D8" w:rsidP="00D844D8">
      <w:pPr>
        <w:widowControl/>
        <w:suppressAutoHyphens/>
        <w:autoSpaceDE/>
        <w:adjustRightInd/>
        <w:spacing w:before="120" w:after="120"/>
        <w:jc w:val="both"/>
        <w:rPr>
          <w:b/>
          <w:bCs/>
          <w:i/>
        </w:rPr>
      </w:pPr>
      <w:r>
        <w:rPr>
          <w:b/>
          <w:bCs/>
          <w:i/>
        </w:rPr>
        <w:t xml:space="preserve">* - оценка проводится  только по тем направлениям оценки, по которым назначены эксперты,  согласно Приложению 1. </w:t>
      </w:r>
    </w:p>
    <w:p w:rsidR="00D844D8" w:rsidRDefault="00D844D8" w:rsidP="00D844D8">
      <w:pPr>
        <w:widowControl/>
        <w:suppressAutoHyphens/>
        <w:autoSpaceDE/>
        <w:adjustRightInd/>
        <w:spacing w:before="120" w:after="120"/>
        <w:jc w:val="both"/>
        <w:rPr>
          <w:b/>
          <w:bCs/>
          <w:i/>
        </w:rPr>
      </w:pPr>
      <w:r>
        <w:rPr>
          <w:b/>
          <w:bCs/>
          <w:i/>
        </w:rPr>
        <w:t xml:space="preserve">Заключение </w:t>
      </w:r>
      <w:r>
        <w:rPr>
          <w:bCs/>
          <w:i/>
        </w:rPr>
        <w:t>(заполняется во всех случаях несоответствия)</w:t>
      </w:r>
      <w:r>
        <w:rPr>
          <w:b/>
          <w:bCs/>
          <w:i/>
        </w:rPr>
        <w:t>: </w:t>
      </w:r>
    </w:p>
    <w:p w:rsidR="00D844D8" w:rsidRDefault="00D844D8" w:rsidP="00D844D8">
      <w:pPr>
        <w:widowControl/>
        <w:autoSpaceDE/>
        <w:adjustRightInd/>
        <w:spacing w:after="120"/>
        <w:ind w:firstLine="567"/>
        <w:jc w:val="both"/>
        <w:rPr>
          <w:b/>
        </w:rPr>
      </w:pPr>
      <w:r>
        <w:rPr>
          <w:b/>
        </w:rPr>
        <w:t>Считаю, что выявленные недостатки Участника</w:t>
      </w:r>
      <w:r>
        <w:rPr>
          <w:b/>
          <w:snapToGrid w:val="0"/>
        </w:rPr>
        <w:t xml:space="preserve"> (</w:t>
      </w:r>
      <w:r>
        <w:rPr>
          <w:b/>
          <w:i/>
          <w:snapToGrid w:val="0"/>
        </w:rPr>
        <w:t>либо</w:t>
      </w:r>
      <w:r>
        <w:rPr>
          <w:b/>
          <w:snapToGrid w:val="0"/>
        </w:rPr>
        <w:t xml:space="preserve"> Предложения Участника) </w:t>
      </w:r>
      <w:r>
        <w:rPr>
          <w:b/>
          <w:i/>
          <w:u w:val="single"/>
        </w:rPr>
        <w:t xml:space="preserve">(указывается наименование  Участника) </w:t>
      </w:r>
      <w:r>
        <w:rPr>
          <w:b/>
        </w:rPr>
        <w:t xml:space="preserve">достаточным </w:t>
      </w:r>
      <w:r>
        <w:rPr>
          <w:b/>
          <w:snapToGrid w:val="0"/>
        </w:rPr>
        <w:t>(</w:t>
      </w:r>
      <w:r>
        <w:rPr>
          <w:b/>
          <w:i/>
          <w:snapToGrid w:val="0"/>
        </w:rPr>
        <w:t>либо</w:t>
      </w:r>
      <w:r>
        <w:rPr>
          <w:b/>
          <w:snapToGrid w:val="0"/>
        </w:rPr>
        <w:t xml:space="preserve"> не достаточным) </w:t>
      </w:r>
      <w:r>
        <w:rPr>
          <w:b/>
        </w:rPr>
        <w:t xml:space="preserve">основанием для отклонения, так как </w:t>
      </w:r>
      <w:r>
        <w:rPr>
          <w:b/>
          <w:i/>
        </w:rPr>
        <w:t>(описывается почему)</w:t>
      </w:r>
      <w:r>
        <w:rPr>
          <w:b/>
        </w:rPr>
        <w:t xml:space="preserve"> </w:t>
      </w:r>
    </w:p>
    <w:p w:rsidR="00D844D8" w:rsidRDefault="00D844D8" w:rsidP="00D844D8">
      <w:pPr>
        <w:suppressAutoHyphens/>
        <w:autoSpaceDE/>
        <w:adjustRightInd/>
        <w:spacing w:before="240" w:after="120"/>
        <w:ind w:left="1134" w:hanging="567"/>
        <w:outlineLvl w:val="3"/>
        <w:rPr>
          <w:b/>
          <w:i/>
          <w:snapToGrid w:val="0"/>
        </w:rPr>
      </w:pPr>
      <w:r>
        <w:rPr>
          <w:b/>
          <w:i/>
          <w:snapToGrid w:val="0"/>
        </w:rPr>
        <w:t>Считаю…</w:t>
      </w:r>
    </w:p>
    <w:p w:rsidR="00D844D8" w:rsidRDefault="00D844D8" w:rsidP="00D844D8">
      <w:pPr>
        <w:widowControl/>
        <w:autoSpaceDE/>
        <w:adjustRightInd/>
        <w:spacing w:line="360" w:lineRule="auto"/>
        <w:ind w:left="283" w:hanging="283"/>
        <w:contextualSpacing/>
        <w:jc w:val="both"/>
      </w:pPr>
      <w:r>
        <w:t>(Дата и подпись Эксперта) </w:t>
      </w:r>
    </w:p>
    <w:p w:rsidR="00D844D8" w:rsidRDefault="00D844D8" w:rsidP="00D844D8">
      <w:pPr>
        <w:widowControl/>
        <w:autoSpaceDE/>
        <w:adjustRightInd/>
        <w:spacing w:line="360" w:lineRule="auto"/>
        <w:ind w:left="283" w:hanging="283"/>
        <w:contextualSpacing/>
        <w:jc w:val="both"/>
        <w:rPr>
          <w:sz w:val="28"/>
          <w:szCs w:val="20"/>
        </w:rPr>
      </w:pPr>
    </w:p>
    <w:p w:rsidR="00D844D8" w:rsidRDefault="00D844D8" w:rsidP="00D844D8">
      <w:pPr>
        <w:widowControl/>
        <w:autoSpaceDE/>
        <w:adjustRightInd/>
        <w:rPr>
          <w:b/>
          <w:sz w:val="28"/>
          <w:szCs w:val="20"/>
        </w:rPr>
      </w:pPr>
      <w:r>
        <w:rPr>
          <w:b/>
          <w:sz w:val="28"/>
          <w:szCs w:val="20"/>
        </w:rPr>
        <w:br w:type="page"/>
      </w:r>
    </w:p>
    <w:p w:rsidR="00D844D8" w:rsidRDefault="00D844D8" w:rsidP="00D844D8">
      <w:pPr>
        <w:widowControl/>
        <w:tabs>
          <w:tab w:val="left" w:pos="12478"/>
        </w:tabs>
        <w:autoSpaceDE/>
        <w:adjustRightInd/>
        <w:jc w:val="right"/>
        <w:rPr>
          <w:b/>
        </w:rPr>
      </w:pPr>
      <w:r>
        <w:rPr>
          <w:b/>
        </w:rPr>
        <w:lastRenderedPageBreak/>
        <w:t>Приложение №4</w:t>
      </w:r>
    </w:p>
    <w:p w:rsidR="00D844D8" w:rsidRDefault="00D844D8" w:rsidP="00D844D8">
      <w:pPr>
        <w:widowControl/>
        <w:tabs>
          <w:tab w:val="left" w:pos="12478"/>
        </w:tabs>
        <w:autoSpaceDE/>
        <w:adjustRightInd/>
        <w:ind w:right="249"/>
        <w:jc w:val="both"/>
      </w:pPr>
    </w:p>
    <w:p w:rsidR="00D844D8" w:rsidRDefault="00D844D8" w:rsidP="00D844D8">
      <w:pPr>
        <w:widowControl/>
        <w:tabs>
          <w:tab w:val="left" w:pos="10065"/>
          <w:tab w:val="left" w:pos="12478"/>
        </w:tabs>
        <w:autoSpaceDE/>
        <w:adjustRightInd/>
        <w:rPr>
          <w:b/>
          <w:bCs/>
          <w:u w:val="single"/>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 </w:t>
      </w:r>
      <w:r>
        <w:rPr>
          <w:b/>
          <w:bCs/>
          <w:u w:val="single"/>
        </w:rPr>
        <w:t>по оценочным критериям</w:t>
      </w:r>
      <w:proofErr w:type="gramEnd"/>
    </w:p>
    <w:p w:rsidR="00D844D8" w:rsidRDefault="00D844D8" w:rsidP="00D844D8">
      <w:pPr>
        <w:widowControl/>
        <w:tabs>
          <w:tab w:val="left" w:pos="12478"/>
        </w:tabs>
        <w:autoSpaceDE/>
        <w:adjustRightInd/>
        <w:ind w:right="249"/>
        <w:rPr>
          <w:b/>
          <w:bCs/>
          <w:u w:val="single"/>
        </w:rPr>
      </w:pPr>
    </w:p>
    <w:p w:rsidR="00D844D8" w:rsidRDefault="00D844D8" w:rsidP="00D844D8">
      <w:pPr>
        <w:widowControl/>
        <w:tabs>
          <w:tab w:val="left" w:pos="12478"/>
        </w:tabs>
        <w:autoSpaceDE/>
        <w:adjustRightInd/>
        <w:ind w:right="249"/>
        <w:rPr>
          <w:b/>
          <w:bCs/>
        </w:rPr>
      </w:pPr>
      <w:r>
        <w:rPr>
          <w:b/>
          <w:bCs/>
        </w:rPr>
        <w:t>Ф.И.О. Эксперта, оценивающего Предложения по критерию:______________________</w:t>
      </w:r>
    </w:p>
    <w:p w:rsidR="00D844D8" w:rsidRDefault="00D844D8" w:rsidP="00D844D8">
      <w:pPr>
        <w:widowControl/>
        <w:tabs>
          <w:tab w:val="left" w:pos="12478"/>
        </w:tabs>
        <w:autoSpaceDE/>
        <w:adjustRightInd/>
        <w:ind w:right="249"/>
        <w:rPr>
          <w:b/>
          <w:bCs/>
        </w:rPr>
      </w:pPr>
    </w:p>
    <w:tbl>
      <w:tblPr>
        <w:tblW w:w="9945" w:type="dxa"/>
        <w:jc w:val="center"/>
        <w:tblLayout w:type="fixed"/>
        <w:tblLook w:val="04A0" w:firstRow="1" w:lastRow="0" w:firstColumn="1" w:lastColumn="0" w:noHBand="0" w:noVBand="1"/>
      </w:tblPr>
      <w:tblGrid>
        <w:gridCol w:w="582"/>
        <w:gridCol w:w="3831"/>
        <w:gridCol w:w="1198"/>
        <w:gridCol w:w="1780"/>
        <w:gridCol w:w="1277"/>
        <w:gridCol w:w="1277"/>
      </w:tblGrid>
      <w:tr w:rsidR="00D844D8" w:rsidTr="00D844D8">
        <w:trPr>
          <w:jc w:val="center"/>
        </w:trPr>
        <w:tc>
          <w:tcPr>
            <w:tcW w:w="582" w:type="dxa"/>
            <w:vMerge w:val="restart"/>
            <w:tcBorders>
              <w:top w:val="single" w:sz="8" w:space="0" w:color="auto"/>
              <w:left w:val="single" w:sz="8" w:space="0" w:color="auto"/>
              <w:bottom w:val="single" w:sz="4" w:space="0" w:color="auto"/>
              <w:right w:val="nil"/>
            </w:tcBorders>
            <w:vAlign w:val="center"/>
            <w:hideMark/>
          </w:tcPr>
          <w:p w:rsidR="00D844D8" w:rsidRDefault="00D844D8">
            <w:pPr>
              <w:widowControl/>
              <w:autoSpaceDE/>
              <w:adjustRightInd/>
              <w:spacing w:line="276" w:lineRule="auto"/>
              <w:jc w:val="center"/>
              <w:rPr>
                <w:b/>
                <w:bCs/>
                <w:sz w:val="20"/>
                <w:szCs w:val="20"/>
                <w:lang w:eastAsia="en-US"/>
              </w:rPr>
            </w:pPr>
            <w:r>
              <w:rPr>
                <w:b/>
                <w:bCs/>
                <w:sz w:val="20"/>
                <w:szCs w:val="20"/>
                <w:lang w:eastAsia="en-US"/>
              </w:rPr>
              <w:t>№ критерия</w:t>
            </w:r>
          </w:p>
        </w:tc>
        <w:tc>
          <w:tcPr>
            <w:tcW w:w="3828" w:type="dxa"/>
            <w:vMerge w:val="restart"/>
            <w:tcBorders>
              <w:top w:val="single" w:sz="8" w:space="0" w:color="auto"/>
              <w:left w:val="single" w:sz="4" w:space="0" w:color="auto"/>
              <w:bottom w:val="single" w:sz="4" w:space="0" w:color="auto"/>
              <w:right w:val="single" w:sz="4" w:space="0" w:color="auto"/>
            </w:tcBorders>
            <w:vAlign w:val="center"/>
          </w:tcPr>
          <w:p w:rsidR="00D844D8" w:rsidRDefault="00D844D8">
            <w:pPr>
              <w:widowControl/>
              <w:autoSpaceDE/>
              <w:adjustRightInd/>
              <w:spacing w:line="276" w:lineRule="auto"/>
              <w:jc w:val="center"/>
              <w:rPr>
                <w:b/>
                <w:bCs/>
                <w:sz w:val="20"/>
                <w:szCs w:val="20"/>
                <w:lang w:eastAsia="en-US"/>
              </w:rPr>
            </w:pPr>
            <w:r>
              <w:rPr>
                <w:b/>
                <w:bCs/>
                <w:sz w:val="20"/>
                <w:szCs w:val="20"/>
                <w:lang w:eastAsia="en-US"/>
              </w:rPr>
              <w:t>Наименование критерия</w:t>
            </w:r>
          </w:p>
          <w:p w:rsidR="00D844D8" w:rsidRDefault="00D844D8">
            <w:pPr>
              <w:widowControl/>
              <w:autoSpaceDE/>
              <w:adjustRightInd/>
              <w:spacing w:line="276" w:lineRule="auto"/>
              <w:jc w:val="center"/>
              <w:rPr>
                <w:bCs/>
                <w:i/>
                <w:sz w:val="20"/>
                <w:szCs w:val="20"/>
                <w:lang w:eastAsia="en-US"/>
              </w:rPr>
            </w:pPr>
          </w:p>
        </w:tc>
        <w:tc>
          <w:tcPr>
            <w:tcW w:w="1197" w:type="dxa"/>
            <w:vMerge w:val="restart"/>
            <w:tcBorders>
              <w:top w:val="single" w:sz="8" w:space="0" w:color="auto"/>
              <w:left w:val="nil"/>
              <w:bottom w:val="single" w:sz="4" w:space="0" w:color="auto"/>
              <w:right w:val="single" w:sz="4" w:space="0" w:color="000000"/>
            </w:tcBorders>
            <w:vAlign w:val="center"/>
            <w:hideMark/>
          </w:tcPr>
          <w:p w:rsidR="00D844D8" w:rsidRDefault="00D844D8">
            <w:pPr>
              <w:widowControl/>
              <w:autoSpaceDE/>
              <w:adjustRightInd/>
              <w:spacing w:line="276" w:lineRule="auto"/>
              <w:jc w:val="center"/>
              <w:rPr>
                <w:b/>
                <w:bCs/>
                <w:sz w:val="16"/>
                <w:szCs w:val="20"/>
                <w:lang w:eastAsia="en-US"/>
              </w:rPr>
            </w:pPr>
            <w:r>
              <w:rPr>
                <w:b/>
                <w:bCs/>
                <w:sz w:val="16"/>
                <w:szCs w:val="20"/>
                <w:lang w:eastAsia="en-US"/>
              </w:rPr>
              <w:t>Требования Закупочной документации (№ пункта)</w:t>
            </w:r>
            <w:r>
              <w:rPr>
                <w:b/>
                <w:bCs/>
                <w:sz w:val="16"/>
                <w:szCs w:val="20"/>
                <w:lang w:eastAsia="en-US"/>
              </w:rPr>
              <w:br/>
            </w:r>
            <w:r>
              <w:rPr>
                <w:bCs/>
                <w:i/>
                <w:sz w:val="16"/>
                <w:szCs w:val="20"/>
                <w:lang w:eastAsia="en-US"/>
              </w:rPr>
              <w:t>(при наличии)</w:t>
            </w:r>
          </w:p>
        </w:tc>
        <w:tc>
          <w:tcPr>
            <w:tcW w:w="1779" w:type="dxa"/>
            <w:vMerge w:val="restart"/>
            <w:tcBorders>
              <w:top w:val="single" w:sz="8"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sz w:val="20"/>
                <w:szCs w:val="20"/>
                <w:lang w:eastAsia="en-US"/>
              </w:rPr>
            </w:pPr>
            <w:r>
              <w:rPr>
                <w:b/>
                <w:bCs/>
                <w:sz w:val="20"/>
                <w:szCs w:val="20"/>
                <w:lang w:eastAsia="en-US"/>
              </w:rPr>
              <w:t>Вид экспертной оценки</w:t>
            </w:r>
          </w:p>
        </w:tc>
        <w:tc>
          <w:tcPr>
            <w:tcW w:w="2552" w:type="dxa"/>
            <w:gridSpan w:val="2"/>
            <w:tcBorders>
              <w:top w:val="single" w:sz="8" w:space="0" w:color="auto"/>
              <w:left w:val="nil"/>
              <w:bottom w:val="single" w:sz="4" w:space="0" w:color="auto"/>
              <w:right w:val="single" w:sz="4" w:space="0" w:color="000000"/>
            </w:tcBorders>
            <w:vAlign w:val="center"/>
            <w:hideMark/>
          </w:tcPr>
          <w:p w:rsidR="00D844D8" w:rsidRDefault="00D844D8">
            <w:pPr>
              <w:widowControl/>
              <w:autoSpaceDE/>
              <w:adjustRightInd/>
              <w:spacing w:line="276" w:lineRule="auto"/>
              <w:jc w:val="center"/>
              <w:rPr>
                <w:b/>
                <w:bCs/>
                <w:sz w:val="20"/>
                <w:szCs w:val="20"/>
                <w:lang w:eastAsia="en-US"/>
              </w:rPr>
            </w:pPr>
            <w:r>
              <w:rPr>
                <w:b/>
                <w:bCs/>
                <w:sz w:val="20"/>
                <w:szCs w:val="20"/>
                <w:lang w:eastAsia="en-US"/>
              </w:rPr>
              <w:t xml:space="preserve">Оценки  Участников </w:t>
            </w:r>
            <w:proofErr w:type="gramStart"/>
            <w:r>
              <w:rPr>
                <w:b/>
                <w:bCs/>
                <w:sz w:val="20"/>
                <w:szCs w:val="20"/>
                <w:lang w:eastAsia="en-US"/>
              </w:rPr>
              <w:t>согласно шкалы</w:t>
            </w:r>
            <w:proofErr w:type="gramEnd"/>
            <w:r>
              <w:rPr>
                <w:b/>
                <w:bCs/>
                <w:sz w:val="20"/>
                <w:szCs w:val="20"/>
                <w:lang w:eastAsia="en-US"/>
              </w:rPr>
              <w:t xml:space="preserve"> оценок</w:t>
            </w:r>
          </w:p>
        </w:tc>
      </w:tr>
      <w:tr w:rsidR="00D844D8" w:rsidTr="00D844D8">
        <w:trPr>
          <w:jc w:val="center"/>
        </w:trPr>
        <w:tc>
          <w:tcPr>
            <w:tcW w:w="582" w:type="dxa"/>
            <w:vMerge/>
            <w:tcBorders>
              <w:top w:val="single" w:sz="8" w:space="0" w:color="auto"/>
              <w:left w:val="single" w:sz="8" w:space="0" w:color="auto"/>
              <w:bottom w:val="single" w:sz="4" w:space="0" w:color="auto"/>
              <w:right w:val="nil"/>
            </w:tcBorders>
            <w:vAlign w:val="center"/>
            <w:hideMark/>
          </w:tcPr>
          <w:p w:rsidR="00D844D8" w:rsidRDefault="00D844D8">
            <w:pPr>
              <w:widowControl/>
              <w:autoSpaceDE/>
              <w:autoSpaceDN/>
              <w:adjustRightInd/>
              <w:rPr>
                <w:b/>
                <w:bCs/>
                <w:sz w:val="20"/>
                <w:szCs w:val="20"/>
                <w:lang w:eastAsia="en-US"/>
              </w:rPr>
            </w:pPr>
          </w:p>
        </w:tc>
        <w:tc>
          <w:tcPr>
            <w:tcW w:w="3828" w:type="dxa"/>
            <w:vMerge/>
            <w:tcBorders>
              <w:top w:val="single" w:sz="8"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Cs/>
                <w:i/>
                <w:sz w:val="20"/>
                <w:szCs w:val="20"/>
                <w:lang w:eastAsia="en-US"/>
              </w:rPr>
            </w:pPr>
          </w:p>
        </w:tc>
        <w:tc>
          <w:tcPr>
            <w:tcW w:w="1197" w:type="dxa"/>
            <w:vMerge/>
            <w:tcBorders>
              <w:top w:val="single" w:sz="8" w:space="0" w:color="auto"/>
              <w:left w:val="nil"/>
              <w:bottom w:val="single" w:sz="4" w:space="0" w:color="auto"/>
              <w:right w:val="single" w:sz="4" w:space="0" w:color="000000"/>
            </w:tcBorders>
            <w:vAlign w:val="center"/>
            <w:hideMark/>
          </w:tcPr>
          <w:p w:rsidR="00D844D8" w:rsidRDefault="00D844D8">
            <w:pPr>
              <w:widowControl/>
              <w:autoSpaceDE/>
              <w:autoSpaceDN/>
              <w:adjustRightInd/>
              <w:rPr>
                <w:b/>
                <w:bCs/>
                <w:sz w:val="16"/>
                <w:szCs w:val="20"/>
                <w:lang w:eastAsia="en-US"/>
              </w:rPr>
            </w:pPr>
          </w:p>
        </w:tc>
        <w:tc>
          <w:tcPr>
            <w:tcW w:w="1779" w:type="dxa"/>
            <w:vMerge/>
            <w:tcBorders>
              <w:top w:val="single" w:sz="8"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
                <w:bCs/>
                <w:sz w:val="20"/>
                <w:szCs w:val="20"/>
                <w:lang w:eastAsia="en-US"/>
              </w:rPr>
            </w:pPr>
          </w:p>
        </w:tc>
        <w:tc>
          <w:tcPr>
            <w:tcW w:w="1276" w:type="dxa"/>
            <w:tcBorders>
              <w:top w:val="nil"/>
              <w:left w:val="nil"/>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20"/>
                <w:szCs w:val="20"/>
                <w:lang w:eastAsia="en-US"/>
              </w:rPr>
            </w:pPr>
            <w:r>
              <w:rPr>
                <w:b/>
                <w:bCs/>
                <w:i/>
                <w:iCs/>
                <w:snapToGrid w:val="0"/>
                <w:sz w:val="20"/>
                <w:szCs w:val="20"/>
                <w:lang w:eastAsia="en-US"/>
              </w:rPr>
              <w:t>Участник 1</w:t>
            </w:r>
          </w:p>
        </w:tc>
        <w:tc>
          <w:tcPr>
            <w:tcW w:w="1276" w:type="dxa"/>
            <w:tcBorders>
              <w:top w:val="nil"/>
              <w:left w:val="nil"/>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20"/>
                <w:szCs w:val="20"/>
                <w:lang w:val="en-US" w:eastAsia="en-US"/>
              </w:rPr>
            </w:pPr>
            <w:r>
              <w:rPr>
                <w:b/>
                <w:bCs/>
                <w:i/>
                <w:iCs/>
                <w:sz w:val="20"/>
                <w:szCs w:val="20"/>
                <w:lang w:eastAsia="en-US"/>
              </w:rPr>
              <w:t xml:space="preserve">Участник </w:t>
            </w:r>
            <w:r>
              <w:rPr>
                <w:b/>
                <w:bCs/>
                <w:i/>
                <w:iCs/>
                <w:sz w:val="20"/>
                <w:szCs w:val="20"/>
                <w:lang w:val="en-US" w:eastAsia="en-US"/>
              </w:rPr>
              <w:t>n</w:t>
            </w: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z w:val="20"/>
                <w:szCs w:val="20"/>
                <w:lang w:eastAsia="en-US"/>
              </w:rPr>
              <w:t>1.</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napToGrid w:val="0"/>
                <w:sz w:val="20"/>
                <w:szCs w:val="20"/>
                <w:lang w:eastAsia="en-US"/>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1.1</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Юридические риски</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юридическая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highlight w:val="red"/>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highlight w:val="red"/>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1.2</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1.3</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1.4</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z w:val="20"/>
                <w:szCs w:val="20"/>
                <w:lang w:eastAsia="en-US"/>
              </w:rPr>
              <w:t>2.</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napToGrid w:val="0"/>
                <w:sz w:val="20"/>
                <w:szCs w:val="20"/>
                <w:lang w:eastAsia="en-US"/>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2.1</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2.2</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noWrap/>
          </w:tcPr>
          <w:p w:rsidR="00D844D8" w:rsidRDefault="00D844D8">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2.3</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noWrap/>
          </w:tcPr>
          <w:p w:rsidR="00D844D8" w:rsidRDefault="00D844D8">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z w:val="20"/>
                <w:szCs w:val="20"/>
                <w:lang w:eastAsia="en-US"/>
              </w:rPr>
              <w:t>3</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napToGrid w:val="0"/>
                <w:sz w:val="20"/>
                <w:szCs w:val="20"/>
                <w:lang w:eastAsia="en-US"/>
              </w:rPr>
            </w:pPr>
            <w:r>
              <w:rPr>
                <w:b/>
                <w:snapToGrid w:val="0"/>
                <w:sz w:val="20"/>
                <w:szCs w:val="20"/>
                <w:lang w:eastAsia="en-US"/>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3.1</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noWrap/>
          </w:tcPr>
          <w:p w:rsidR="00D844D8" w:rsidRDefault="00D844D8">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3.2</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Структура цены</w:t>
            </w:r>
          </w:p>
        </w:tc>
        <w:tc>
          <w:tcPr>
            <w:tcW w:w="1197" w:type="dxa"/>
            <w:tcBorders>
              <w:top w:val="single" w:sz="4" w:space="0" w:color="auto"/>
              <w:left w:val="single" w:sz="4" w:space="0" w:color="auto"/>
              <w:bottom w:val="single" w:sz="4" w:space="0" w:color="auto"/>
              <w:right w:val="single" w:sz="4" w:space="0" w:color="auto"/>
            </w:tcBorders>
            <w:noWrap/>
          </w:tcPr>
          <w:p w:rsidR="00D844D8" w:rsidRDefault="00D844D8">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z w:val="20"/>
                <w:szCs w:val="20"/>
                <w:lang w:eastAsia="en-US"/>
              </w:rPr>
              <w:t>4</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napToGrid w:val="0"/>
                <w:sz w:val="20"/>
                <w:szCs w:val="20"/>
                <w:lang w:eastAsia="en-US"/>
              </w:rPr>
            </w:pPr>
            <w:r>
              <w:rPr>
                <w:b/>
                <w:snapToGrid w:val="0"/>
                <w:sz w:val="20"/>
                <w:szCs w:val="20"/>
                <w:lang w:eastAsia="en-US"/>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bl>
    <w:p w:rsidR="00D844D8" w:rsidRDefault="00D844D8" w:rsidP="00D844D8">
      <w:pPr>
        <w:widowControl/>
        <w:autoSpaceDE/>
        <w:adjustRightInd/>
        <w:jc w:val="both"/>
        <w:rPr>
          <w:snapToGrid w:val="0"/>
          <w:sz w:val="28"/>
          <w:szCs w:val="20"/>
        </w:rPr>
      </w:pPr>
      <w:r>
        <w:rPr>
          <w:b/>
          <w:bCs/>
        </w:rPr>
        <w:t>Развернутые обоснования оценок и комментарии:</w:t>
      </w:r>
    </w:p>
    <w:p w:rsidR="00D844D8" w:rsidRDefault="00D844D8" w:rsidP="00D844D8">
      <w:pPr>
        <w:widowControl/>
        <w:autoSpaceDE/>
        <w:adjustRightInd/>
        <w:jc w:val="both"/>
        <w:rPr>
          <w:b/>
          <w:bCs/>
        </w:rPr>
      </w:pPr>
      <w:r>
        <w:rPr>
          <w:b/>
          <w:bCs/>
        </w:rPr>
        <w:t>Участник 1: __________</w:t>
      </w:r>
    </w:p>
    <w:p w:rsidR="00D844D8" w:rsidRDefault="00D844D8" w:rsidP="00D844D8">
      <w:pPr>
        <w:widowControl/>
        <w:autoSpaceDE/>
        <w:adjustRightInd/>
        <w:jc w:val="both"/>
        <w:rPr>
          <w:b/>
          <w:bCs/>
        </w:rPr>
      </w:pPr>
      <w:r>
        <w:rPr>
          <w:b/>
          <w:bCs/>
        </w:rPr>
        <w:t>критерий №___: ___________________________________________________________</w:t>
      </w:r>
    </w:p>
    <w:p w:rsidR="00D844D8" w:rsidRDefault="00D844D8" w:rsidP="00D844D8">
      <w:pPr>
        <w:widowControl/>
        <w:autoSpaceDE/>
        <w:adjustRightInd/>
        <w:jc w:val="both"/>
        <w:rPr>
          <w:b/>
          <w:bCs/>
        </w:rPr>
      </w:pPr>
      <w:r>
        <w:rPr>
          <w:b/>
          <w:bCs/>
        </w:rPr>
        <w:t>Участник 2: __________</w:t>
      </w:r>
    </w:p>
    <w:p w:rsidR="00D844D8" w:rsidRDefault="00D844D8" w:rsidP="00D844D8">
      <w:pPr>
        <w:widowControl/>
        <w:autoSpaceDE/>
        <w:adjustRightInd/>
        <w:jc w:val="both"/>
        <w:rPr>
          <w:b/>
          <w:bCs/>
        </w:rPr>
      </w:pPr>
      <w:r>
        <w:rPr>
          <w:b/>
          <w:bCs/>
        </w:rPr>
        <w:t>критерий №___: ___________________________________________________________</w:t>
      </w:r>
    </w:p>
    <w:p w:rsidR="00D844D8" w:rsidRDefault="00D844D8" w:rsidP="00D844D8">
      <w:pPr>
        <w:widowControl/>
        <w:autoSpaceDE/>
        <w:adjustRightInd/>
        <w:jc w:val="both"/>
        <w:rPr>
          <w:b/>
          <w:bCs/>
        </w:rPr>
      </w:pPr>
      <w:r>
        <w:rPr>
          <w:b/>
          <w:bCs/>
        </w:rPr>
        <w:t xml:space="preserve">Участник </w:t>
      </w:r>
      <w:r>
        <w:rPr>
          <w:b/>
          <w:bCs/>
          <w:lang w:val="en-US"/>
        </w:rPr>
        <w:t>n</w:t>
      </w:r>
      <w:r>
        <w:rPr>
          <w:b/>
          <w:bCs/>
        </w:rPr>
        <w:t>: __________</w:t>
      </w:r>
    </w:p>
    <w:p w:rsidR="00D844D8" w:rsidRDefault="00D844D8" w:rsidP="00D844D8">
      <w:pPr>
        <w:widowControl/>
        <w:autoSpaceDE/>
        <w:adjustRightInd/>
        <w:jc w:val="both"/>
        <w:rPr>
          <w:b/>
          <w:bCs/>
        </w:rPr>
      </w:pPr>
      <w:r>
        <w:rPr>
          <w:b/>
          <w:bCs/>
        </w:rPr>
        <w:t>критерий №___: ___________________________________________________________</w:t>
      </w:r>
    </w:p>
    <w:p w:rsidR="00D844D8" w:rsidRDefault="00D844D8" w:rsidP="00D844D8">
      <w:pPr>
        <w:widowControl/>
        <w:autoSpaceDE/>
        <w:adjustRightInd/>
        <w:jc w:val="both"/>
        <w:rPr>
          <w:b/>
          <w:bCs/>
        </w:rPr>
      </w:pPr>
      <w:r>
        <w:rPr>
          <w:b/>
          <w:bCs/>
        </w:rPr>
        <w:t>(Дата и подпись Эксперта)</w:t>
      </w:r>
    </w:p>
    <w:p w:rsidR="00D844D8" w:rsidRDefault="00D844D8" w:rsidP="00D844D8">
      <w:pPr>
        <w:widowControl/>
        <w:autoSpaceDE/>
        <w:adjustRightInd/>
        <w:rPr>
          <w:b/>
          <w:snapToGrid w:val="0"/>
        </w:rPr>
      </w:pPr>
      <w:r>
        <w:rPr>
          <w:snapToGrid w:val="0"/>
          <w:sz w:val="28"/>
          <w:szCs w:val="20"/>
        </w:rPr>
        <w:br w:type="page"/>
      </w:r>
    </w:p>
    <w:p w:rsidR="00D844D8" w:rsidRDefault="00D844D8" w:rsidP="00D844D8">
      <w:pPr>
        <w:widowControl/>
        <w:autoSpaceDE/>
        <w:adjustRightInd/>
        <w:spacing w:line="360" w:lineRule="auto"/>
        <w:ind w:left="567"/>
        <w:jc w:val="right"/>
        <w:rPr>
          <w:b/>
          <w:snapToGrid w:val="0"/>
          <w:szCs w:val="20"/>
          <w:lang w:val="en-US"/>
        </w:rPr>
      </w:pPr>
      <w:r>
        <w:rPr>
          <w:b/>
          <w:snapToGrid w:val="0"/>
          <w:szCs w:val="20"/>
        </w:rPr>
        <w:lastRenderedPageBreak/>
        <w:t>Приложение № 5</w:t>
      </w:r>
    </w:p>
    <w:p w:rsidR="00D844D8" w:rsidRDefault="00D844D8" w:rsidP="00D844D8">
      <w:pPr>
        <w:widowControl/>
        <w:autoSpaceDE/>
        <w:adjustRightInd/>
        <w:spacing w:line="360" w:lineRule="auto"/>
        <w:ind w:left="567"/>
        <w:jc w:val="center"/>
        <w:rPr>
          <w:b/>
          <w:snapToGrid w:val="0"/>
          <w:lang w:val="en-US"/>
        </w:rPr>
      </w:pPr>
    </w:p>
    <w:p w:rsidR="00D844D8" w:rsidRDefault="00D844D8" w:rsidP="00D844D8">
      <w:pPr>
        <w:widowControl/>
        <w:autoSpaceDE/>
        <w:adjustRightInd/>
        <w:spacing w:line="360" w:lineRule="auto"/>
        <w:ind w:left="567"/>
        <w:jc w:val="center"/>
        <w:rPr>
          <w:b/>
          <w:snapToGrid w:val="0"/>
        </w:rPr>
      </w:pPr>
      <w:r>
        <w:rPr>
          <w:b/>
          <w:snapToGrid w:val="0"/>
        </w:rPr>
        <w:t>ШКАЛА ЭКСПЕРТНОЙ ОЦЕНКИ</w:t>
      </w:r>
    </w:p>
    <w:tbl>
      <w:tblPr>
        <w:tblW w:w="10095"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1"/>
        <w:gridCol w:w="2947"/>
        <w:gridCol w:w="2947"/>
      </w:tblGrid>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after="60" w:line="276" w:lineRule="auto"/>
              <w:jc w:val="center"/>
              <w:rPr>
                <w:b/>
                <w:snapToGrid w:val="0"/>
                <w:lang w:eastAsia="en-US"/>
              </w:rPr>
            </w:pPr>
            <w:r>
              <w:rPr>
                <w:b/>
                <w:snapToGrid w:val="0"/>
                <w:lang w:eastAsia="en-US"/>
              </w:rPr>
              <w:t>Словесное выражение экспертов</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after="60" w:line="276" w:lineRule="auto"/>
              <w:jc w:val="center"/>
              <w:rPr>
                <w:b/>
                <w:snapToGrid w:val="0"/>
                <w:lang w:eastAsia="en-US"/>
              </w:rPr>
            </w:pPr>
            <w:r>
              <w:rPr>
                <w:b/>
                <w:snapToGrid w:val="0"/>
                <w:lang w:eastAsia="en-US"/>
              </w:rPr>
              <w:t>Словесное выражение  экспертов оценивающих экономические и юридические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after="60" w:line="276" w:lineRule="auto"/>
              <w:jc w:val="center"/>
              <w:rPr>
                <w:b/>
                <w:snapToGrid w:val="0"/>
                <w:lang w:eastAsia="en-US"/>
              </w:rPr>
            </w:pPr>
            <w:r>
              <w:rPr>
                <w:b/>
                <w:snapToGrid w:val="0"/>
                <w:lang w:eastAsia="en-US"/>
              </w:rPr>
              <w:t>Числовое обозначение (балл) для внесения в индивидуальную форму</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«Минимально приемлемо» </w:t>
            </w:r>
            <w:r>
              <w:rPr>
                <w:snapToGrid w:val="0"/>
                <w:szCs w:val="20"/>
                <w:lang w:eastAsia="en-US"/>
              </w:rPr>
              <w:br/>
              <w:t>(значительно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«Очень высокие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1*</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«Удовлетворительно» </w:t>
            </w:r>
            <w:r>
              <w:rPr>
                <w:snapToGrid w:val="0"/>
                <w:szCs w:val="20"/>
                <w:lang w:eastAsia="en-US"/>
              </w:rPr>
              <w:br/>
              <w:t>(незначительно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«Повышенные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2*</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«Хорошо» </w:t>
            </w:r>
            <w:r>
              <w:rPr>
                <w:snapToGrid w:val="0"/>
                <w:szCs w:val="20"/>
                <w:lang w:eastAsia="en-US"/>
              </w:rPr>
              <w:br/>
              <w:t>(соответствует требованиям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«Вполне 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3*</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«Очень хорошо» </w:t>
            </w:r>
            <w:r>
              <w:rPr>
                <w:snapToGrid w:val="0"/>
                <w:szCs w:val="20"/>
                <w:lang w:eastAsia="en-US"/>
              </w:rPr>
              <w:br/>
              <w:t>(незначительно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4*</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«Отлично» </w:t>
            </w:r>
            <w:r>
              <w:rPr>
                <w:snapToGrid w:val="0"/>
                <w:szCs w:val="20"/>
                <w:lang w:eastAsia="en-US"/>
              </w:rPr>
              <w:br/>
              <w:t>(значительно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«Минимальные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5</w:t>
            </w:r>
          </w:p>
        </w:tc>
      </w:tr>
    </w:tbl>
    <w:p w:rsidR="00D844D8" w:rsidRDefault="00D844D8" w:rsidP="00D844D8">
      <w:pPr>
        <w:widowControl/>
        <w:suppressAutoHyphens/>
        <w:autoSpaceDE/>
        <w:adjustRightInd/>
        <w:ind w:firstLine="567"/>
        <w:jc w:val="both"/>
        <w:rPr>
          <w:bCs/>
          <w:i/>
          <w:snapToGrid w:val="0"/>
          <w:szCs w:val="20"/>
        </w:rPr>
      </w:pPr>
      <w:r>
        <w:rPr>
          <w:bCs/>
          <w:i/>
          <w:snapToGrid w:val="0"/>
          <w:szCs w:val="20"/>
        </w:rPr>
        <w:t>*− возможна оценка с одним знаком после запятой.</w:t>
      </w:r>
    </w:p>
    <w:p w:rsidR="00D844D8" w:rsidRDefault="00D844D8" w:rsidP="00D844D8">
      <w:pPr>
        <w:widowControl/>
        <w:autoSpaceDE/>
        <w:adjustRightInd/>
        <w:ind w:firstLine="567"/>
        <w:jc w:val="both"/>
        <w:rPr>
          <w:snapToGrid w:val="0"/>
        </w:rPr>
      </w:pPr>
    </w:p>
    <w:p w:rsidR="00D844D8" w:rsidRDefault="00D844D8" w:rsidP="00D844D8">
      <w:pPr>
        <w:widowControl/>
        <w:autoSpaceDE/>
        <w:adjustRightInd/>
        <w:ind w:firstLine="567"/>
        <w:jc w:val="both"/>
        <w:rPr>
          <w:snapToGrid w:val="0"/>
        </w:rPr>
      </w:pPr>
      <w:r>
        <w:rPr>
          <w:snapToGrid w:val="0"/>
        </w:rPr>
        <w:t xml:space="preserve">При оценке частных критериев эксперт выставляет оценки, </w:t>
      </w:r>
      <w:r>
        <w:rPr>
          <w:bCs/>
          <w:snapToGrid w:val="0"/>
        </w:rPr>
        <w:t xml:space="preserve">сравнивая предложения Участников между собой и </w:t>
      </w:r>
      <w:r>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D844D8" w:rsidRDefault="00D844D8" w:rsidP="00D844D8">
      <w:pPr>
        <w:suppressAutoHyphens/>
        <w:autoSpaceDE/>
        <w:adjustRightInd/>
        <w:ind w:firstLine="567"/>
        <w:jc w:val="both"/>
        <w:outlineLvl w:val="3"/>
        <w:rPr>
          <w:b/>
          <w:i/>
          <w:snapToGrid w:val="0"/>
        </w:rPr>
      </w:pPr>
      <w:r>
        <w:rPr>
          <w:b/>
          <w:i/>
          <w:snapToGrid w:val="0"/>
        </w:rPr>
        <w:t>Эксперт обязан давать комментарии  к каждой выставленной оценке.</w:t>
      </w:r>
    </w:p>
    <w:p w:rsidR="00D844D8" w:rsidRDefault="00D844D8" w:rsidP="00D844D8">
      <w:pPr>
        <w:widowControl/>
        <w:autoSpaceDE/>
        <w:adjustRightInd/>
        <w:ind w:firstLine="567"/>
        <w:jc w:val="both"/>
        <w:rPr>
          <w:snapToGrid w:val="0"/>
          <w:sz w:val="28"/>
          <w:szCs w:val="20"/>
        </w:rPr>
      </w:pPr>
      <w:proofErr w:type="gramStart"/>
      <w:r>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D844D8" w:rsidRDefault="00D844D8" w:rsidP="00D844D8">
      <w:pPr>
        <w:widowControl/>
        <w:autoSpaceDE/>
        <w:adjustRightInd/>
        <w:rPr>
          <w:snapToGrid w:val="0"/>
          <w:sz w:val="28"/>
          <w:szCs w:val="20"/>
        </w:rPr>
      </w:pPr>
      <w:r>
        <w:rPr>
          <w:snapToGrid w:val="0"/>
          <w:sz w:val="28"/>
          <w:szCs w:val="20"/>
        </w:rPr>
        <w:br w:type="page"/>
      </w:r>
    </w:p>
    <w:p w:rsidR="00D844D8" w:rsidRDefault="00D844D8" w:rsidP="00D844D8">
      <w:pPr>
        <w:widowControl/>
        <w:autoSpaceDE/>
        <w:adjustRightInd/>
        <w:spacing w:line="360" w:lineRule="auto"/>
        <w:ind w:left="567"/>
        <w:jc w:val="right"/>
        <w:rPr>
          <w:b/>
          <w:snapToGrid w:val="0"/>
        </w:rPr>
      </w:pPr>
      <w:r>
        <w:rPr>
          <w:b/>
          <w:snapToGrid w:val="0"/>
        </w:rPr>
        <w:lastRenderedPageBreak/>
        <w:t>Приложение 6</w:t>
      </w:r>
    </w:p>
    <w:p w:rsidR="00D844D8" w:rsidRDefault="00D844D8" w:rsidP="00D844D8">
      <w:pPr>
        <w:widowControl/>
        <w:autoSpaceDE/>
        <w:adjustRightInd/>
        <w:ind w:firstLine="567"/>
        <w:jc w:val="both"/>
        <w:rPr>
          <w:snapToGrid w:val="0"/>
        </w:rPr>
      </w:pPr>
    </w:p>
    <w:p w:rsidR="00D844D8" w:rsidRDefault="00D844D8" w:rsidP="00D844D8">
      <w:pPr>
        <w:widowControl/>
        <w:autoSpaceDE/>
        <w:adjustRightInd/>
        <w:ind w:firstLine="567"/>
        <w:jc w:val="center"/>
        <w:rPr>
          <w:b/>
          <w:snapToGrid w:val="0"/>
        </w:rPr>
      </w:pPr>
      <w:r>
        <w:rPr>
          <w:b/>
          <w:snapToGrid w:val="0"/>
        </w:rPr>
        <w:t>Отчет Экспертной группы по рассмотрению, оценке и сопоставлению Заявок</w:t>
      </w:r>
    </w:p>
    <w:p w:rsidR="00D844D8" w:rsidRDefault="00D844D8" w:rsidP="00D844D8">
      <w:pPr>
        <w:widowControl/>
        <w:autoSpaceDE/>
        <w:adjustRightInd/>
        <w:jc w:val="both"/>
        <w:rPr>
          <w:snapToGrid w:val="0"/>
        </w:rPr>
      </w:pPr>
    </w:p>
    <w:p w:rsidR="00D844D8" w:rsidRDefault="00D844D8" w:rsidP="00D844D8">
      <w:pPr>
        <w:autoSpaceDE/>
        <w:adjustRightInd/>
        <w:ind w:firstLine="567"/>
        <w:jc w:val="both"/>
        <w:rPr>
          <w:snapToGrid w:val="0"/>
        </w:rPr>
      </w:pPr>
      <w:r>
        <w:rPr>
          <w:snapToGrid w:val="0"/>
        </w:rPr>
        <w:t xml:space="preserve">Сводная таблица оценок предоставляется в формате MS </w:t>
      </w:r>
      <w:proofErr w:type="spellStart"/>
      <w:r>
        <w:rPr>
          <w:snapToGrid w:val="0"/>
        </w:rPr>
        <w:t>Excel</w:t>
      </w:r>
      <w:proofErr w:type="spellEnd"/>
      <w:r>
        <w:rPr>
          <w:snapToGrid w:val="0"/>
        </w:rPr>
        <w:t>.</w:t>
      </w:r>
    </w:p>
    <w:p w:rsidR="00D844D8" w:rsidRDefault="00D844D8" w:rsidP="00D844D8">
      <w:pPr>
        <w:widowControl/>
        <w:autoSpaceDE/>
        <w:adjustRightInd/>
        <w:ind w:firstLine="567"/>
        <w:jc w:val="both"/>
        <w:rPr>
          <w:snapToGrid w:val="0"/>
          <w:highlight w:val="red"/>
        </w:rPr>
      </w:pPr>
      <w:r>
        <w:rPr>
          <w:snapToGrid w:val="0"/>
        </w:rPr>
        <w:t>(Приложение 6 Сводный_отчет.xls)</w:t>
      </w:r>
    </w:p>
    <w:p w:rsidR="00D844D8" w:rsidRDefault="00D844D8" w:rsidP="00D844D8">
      <w:pPr>
        <w:widowControl/>
        <w:autoSpaceDE/>
        <w:adjustRightInd/>
        <w:ind w:firstLine="567"/>
        <w:jc w:val="both"/>
        <w:rPr>
          <w:snapToGrid w:val="0"/>
          <w:highlight w:val="red"/>
        </w:rPr>
      </w:pPr>
    </w:p>
    <w:p w:rsidR="00D844D8" w:rsidRDefault="00D844D8" w:rsidP="00D844D8">
      <w:pPr>
        <w:widowControl/>
        <w:autoSpaceDE/>
        <w:adjustRightInd/>
        <w:ind w:firstLine="567"/>
        <w:jc w:val="both"/>
        <w:rPr>
          <w:snapToGrid w:val="0"/>
        </w:rPr>
      </w:pPr>
    </w:p>
    <w:p w:rsidR="00D844D8" w:rsidRDefault="00D844D8" w:rsidP="00D844D8">
      <w:pPr>
        <w:widowControl/>
        <w:autoSpaceDE/>
        <w:adjustRightInd/>
        <w:rPr>
          <w:snapToGrid w:val="0"/>
        </w:rPr>
      </w:pPr>
      <w:r>
        <w:rPr>
          <w:snapToGrid w:val="0"/>
        </w:rPr>
        <w:br w:type="page"/>
      </w:r>
    </w:p>
    <w:p w:rsidR="00D844D8" w:rsidRDefault="00D844D8" w:rsidP="00D844D8">
      <w:pPr>
        <w:widowControl/>
        <w:autoSpaceDE/>
        <w:adjustRightInd/>
        <w:spacing w:line="360" w:lineRule="auto"/>
        <w:ind w:left="567"/>
        <w:jc w:val="right"/>
        <w:rPr>
          <w:b/>
          <w:snapToGrid w:val="0"/>
        </w:rPr>
      </w:pPr>
      <w:r>
        <w:rPr>
          <w:b/>
          <w:snapToGrid w:val="0"/>
        </w:rPr>
        <w:lastRenderedPageBreak/>
        <w:t>Приложение 7</w:t>
      </w:r>
    </w:p>
    <w:p w:rsidR="00D844D8" w:rsidRDefault="00D844D8" w:rsidP="00D844D8">
      <w:pPr>
        <w:widowControl/>
        <w:autoSpaceDE/>
        <w:adjustRightInd/>
        <w:jc w:val="center"/>
        <w:rPr>
          <w:b/>
          <w:snapToGrid w:val="0"/>
        </w:rPr>
      </w:pPr>
    </w:p>
    <w:p w:rsidR="00D844D8" w:rsidRDefault="00D844D8" w:rsidP="00D844D8">
      <w:pPr>
        <w:widowControl/>
        <w:autoSpaceDE/>
        <w:adjustRightInd/>
        <w:jc w:val="center"/>
        <w:rPr>
          <w:snapToGrid w:val="0"/>
        </w:rPr>
      </w:pPr>
      <w:r>
        <w:rPr>
          <w:b/>
          <w:snapToGrid w:val="0"/>
        </w:rPr>
        <w:t xml:space="preserve">Полнота и качество оформления Заявок требованию закупочной документации по </w:t>
      </w:r>
      <w:r>
        <w:rPr>
          <w:snapToGrid w:val="0"/>
        </w:rPr>
        <w:t>закупочной процедуре</w:t>
      </w:r>
      <w:r>
        <w:rPr>
          <w:b/>
          <w:snapToGrid w:val="0"/>
        </w:rPr>
        <w:t xml:space="preserve"> </w:t>
      </w:r>
      <w:r>
        <w:rPr>
          <w:bCs/>
        </w:rPr>
        <w:t xml:space="preserve">на право заключения договора </w:t>
      </w:r>
      <w:proofErr w:type="gramStart"/>
      <w:r>
        <w:rPr>
          <w:bCs/>
        </w:rPr>
        <w:t>на</w:t>
      </w:r>
      <w:proofErr w:type="gramEnd"/>
      <w:r>
        <w:rPr>
          <w:snapToGrid w:val="0"/>
        </w:rPr>
        <w:t xml:space="preserve">  ___________________________</w:t>
      </w:r>
    </w:p>
    <w:p w:rsidR="00D844D8" w:rsidRDefault="00D844D8" w:rsidP="00D844D8">
      <w:pPr>
        <w:widowControl/>
        <w:autoSpaceDE/>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D844D8" w:rsidTr="00D844D8">
        <w:trPr>
          <w:jc w:val="center"/>
        </w:trPr>
        <w:tc>
          <w:tcPr>
            <w:tcW w:w="3269" w:type="dxa"/>
            <w:vMerge w:val="restart"/>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center"/>
              <w:rPr>
                <w:b/>
                <w:snapToGrid w:val="0"/>
                <w:lang w:eastAsia="en-US"/>
              </w:rPr>
            </w:pPr>
            <w:r>
              <w:rPr>
                <w:b/>
                <w:snapToGrid w:val="0"/>
                <w:lang w:eastAsia="en-US"/>
              </w:rPr>
              <w:t>Наименование требуемого документа, согласно закупочной документации</w:t>
            </w:r>
          </w:p>
        </w:tc>
        <w:tc>
          <w:tcPr>
            <w:tcW w:w="5831" w:type="dxa"/>
            <w:gridSpan w:val="6"/>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after="120"/>
              <w:jc w:val="center"/>
              <w:rPr>
                <w:b/>
                <w:snapToGrid w:val="0"/>
                <w:lang w:eastAsia="en-US"/>
              </w:rPr>
            </w:pPr>
            <w:r>
              <w:rPr>
                <w:b/>
                <w:snapToGrid w:val="0"/>
                <w:lang w:eastAsia="en-US"/>
              </w:rPr>
              <w:t>Наименование Участников</w:t>
            </w:r>
          </w:p>
        </w:tc>
      </w:tr>
      <w:tr w:rsidR="00D844D8" w:rsidTr="00D844D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
                <w:snapToGrid w:val="0"/>
                <w:lang w:eastAsia="en-US"/>
              </w:rPr>
            </w:pPr>
          </w:p>
        </w:tc>
        <w:tc>
          <w:tcPr>
            <w:tcW w:w="1287"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Участник 1</w:t>
            </w:r>
          </w:p>
        </w:tc>
        <w:tc>
          <w:tcPr>
            <w:tcW w:w="1412"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Участник 2</w:t>
            </w:r>
          </w:p>
        </w:tc>
        <w:tc>
          <w:tcPr>
            <w:tcW w:w="803"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w:t>
            </w:r>
          </w:p>
        </w:tc>
        <w:tc>
          <w:tcPr>
            <w:tcW w:w="770"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w:t>
            </w:r>
          </w:p>
        </w:tc>
      </w:tr>
      <w:tr w:rsidR="00D844D8" w:rsidTr="00D844D8">
        <w:trPr>
          <w:jc w:val="center"/>
        </w:trPr>
        <w:tc>
          <w:tcPr>
            <w:tcW w:w="3269"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both"/>
              <w:rPr>
                <w:i/>
                <w:snapToGrid w:val="0"/>
                <w:lang w:eastAsia="en-US"/>
              </w:rPr>
            </w:pPr>
            <w:r>
              <w:rPr>
                <w:i/>
                <w:snapToGrid w:val="0"/>
                <w:lang w:eastAsia="en-US"/>
              </w:rPr>
              <w:t>Срок действия оферты</w:t>
            </w:r>
          </w:p>
        </w:tc>
        <w:tc>
          <w:tcPr>
            <w:tcW w:w="1287"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r>
      <w:tr w:rsidR="00D844D8" w:rsidTr="00D844D8">
        <w:trPr>
          <w:jc w:val="center"/>
        </w:trPr>
        <w:tc>
          <w:tcPr>
            <w:tcW w:w="3269"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both"/>
              <w:rPr>
                <w:i/>
                <w:snapToGrid w:val="0"/>
                <w:lang w:eastAsia="en-US"/>
              </w:rPr>
            </w:pPr>
            <w:r>
              <w:rPr>
                <w:i/>
                <w:snapToGrid w:val="0"/>
                <w:lang w:eastAsia="en-US"/>
              </w:rPr>
              <w:t>Предоставление электронной копии документов</w:t>
            </w:r>
          </w:p>
        </w:tc>
        <w:tc>
          <w:tcPr>
            <w:tcW w:w="1287"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r>
      <w:tr w:rsidR="00D844D8" w:rsidTr="00D844D8">
        <w:trPr>
          <w:jc w:val="center"/>
        </w:trPr>
        <w:tc>
          <w:tcPr>
            <w:tcW w:w="3269"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both"/>
              <w:rPr>
                <w:i/>
                <w:snapToGrid w:val="0"/>
                <w:lang w:eastAsia="en-US"/>
              </w:rPr>
            </w:pPr>
            <w:r>
              <w:rPr>
                <w:i/>
                <w:snapToGrid w:val="0"/>
                <w:lang w:eastAsia="en-US"/>
              </w:rPr>
              <w:t xml:space="preserve">Далее таблица заполняется согласно </w:t>
            </w:r>
            <w:r>
              <w:rPr>
                <w:b/>
                <w:i/>
                <w:snapToGrid w:val="0"/>
                <w:lang w:eastAsia="en-US"/>
              </w:rPr>
              <w:t>матрице содержания  заявки</w:t>
            </w:r>
            <w:r>
              <w:rPr>
                <w:i/>
                <w:snapToGrid w:val="0"/>
                <w:lang w:eastAsia="en-US"/>
              </w:rPr>
              <w:t>, входящей в состав соответствующей закупочной документации</w:t>
            </w:r>
          </w:p>
        </w:tc>
        <w:tc>
          <w:tcPr>
            <w:tcW w:w="1287"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r>
      <w:tr w:rsidR="00D844D8" w:rsidTr="00D844D8">
        <w:trPr>
          <w:jc w:val="center"/>
        </w:trPr>
        <w:tc>
          <w:tcPr>
            <w:tcW w:w="3269"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both"/>
              <w:rPr>
                <w:i/>
                <w:snapToGrid w:val="0"/>
                <w:lang w:eastAsia="en-US"/>
              </w:rPr>
            </w:pPr>
            <w:r>
              <w:rPr>
                <w:i/>
                <w:snapToGrid w:val="0"/>
                <w:lang w:eastAsia="en-US"/>
              </w:rPr>
              <w:t>…</w:t>
            </w:r>
          </w:p>
        </w:tc>
        <w:tc>
          <w:tcPr>
            <w:tcW w:w="1287"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r>
    </w:tbl>
    <w:p w:rsidR="00D844D8" w:rsidRDefault="00D844D8" w:rsidP="00D844D8">
      <w:pPr>
        <w:widowControl/>
        <w:autoSpaceDE/>
        <w:adjustRightInd/>
        <w:spacing w:before="240" w:after="120"/>
        <w:ind w:firstLine="567"/>
        <w:jc w:val="both"/>
        <w:rPr>
          <w:i/>
          <w:snapToGrid w:val="0"/>
        </w:rPr>
      </w:pPr>
      <w:r>
        <w:rPr>
          <w:i/>
          <w:snapToGrid w:val="0"/>
        </w:rPr>
        <w:t>Вывод: (по каждому участнику)</w:t>
      </w:r>
    </w:p>
    <w:p w:rsidR="00D844D8" w:rsidRDefault="00D844D8" w:rsidP="00D844D8">
      <w:pPr>
        <w:widowControl/>
        <w:autoSpaceDE/>
        <w:adjustRightInd/>
        <w:spacing w:before="240" w:after="120"/>
        <w:ind w:firstLine="567"/>
        <w:jc w:val="both"/>
        <w:rPr>
          <w:i/>
          <w:snapToGrid w:val="0"/>
        </w:rPr>
      </w:pPr>
      <w:r>
        <w:rPr>
          <w:i/>
          <w:snapToGrid w:val="0"/>
        </w:rPr>
        <w:t xml:space="preserve">Легенда: </w:t>
      </w:r>
    </w:p>
    <w:p w:rsidR="00D844D8" w:rsidRDefault="00D844D8" w:rsidP="00D844D8">
      <w:pPr>
        <w:widowControl/>
        <w:tabs>
          <w:tab w:val="left" w:pos="2977"/>
        </w:tabs>
        <w:autoSpaceDE/>
        <w:adjustRightInd/>
        <w:spacing w:after="120"/>
        <w:ind w:left="2977" w:hanging="2410"/>
        <w:jc w:val="both"/>
        <w:rPr>
          <w:i/>
          <w:snapToGrid w:val="0"/>
        </w:rPr>
      </w:pPr>
      <w:r>
        <w:rPr>
          <w:i/>
          <w:snapToGrid w:val="0"/>
        </w:rPr>
        <w:t>«+»</w:t>
      </w:r>
      <w:r>
        <w:rPr>
          <w:i/>
          <w:snapToGrid w:val="0"/>
        </w:rPr>
        <w:tab/>
        <w:t>документ/информация присутствует в заявке и соответствует требованиям  закупочной документации;</w:t>
      </w:r>
    </w:p>
    <w:p w:rsidR="00D844D8" w:rsidRDefault="00D844D8" w:rsidP="00D844D8">
      <w:pPr>
        <w:widowControl/>
        <w:tabs>
          <w:tab w:val="left" w:pos="2977"/>
        </w:tabs>
        <w:autoSpaceDE/>
        <w:adjustRightInd/>
        <w:spacing w:after="120"/>
        <w:ind w:left="851" w:hanging="284"/>
        <w:jc w:val="both"/>
        <w:rPr>
          <w:i/>
          <w:snapToGrid w:val="0"/>
        </w:rPr>
      </w:pPr>
      <w:r>
        <w:rPr>
          <w:i/>
          <w:snapToGrid w:val="0"/>
        </w:rPr>
        <w:t xml:space="preserve">«-» </w:t>
      </w:r>
      <w:r>
        <w:rPr>
          <w:i/>
          <w:snapToGrid w:val="0"/>
        </w:rPr>
        <w:tab/>
        <w:t xml:space="preserve"> документ/информация  отсутствует;</w:t>
      </w:r>
    </w:p>
    <w:p w:rsidR="00D844D8" w:rsidRDefault="00D844D8" w:rsidP="00D844D8">
      <w:pPr>
        <w:spacing w:before="120" w:after="60"/>
        <w:ind w:firstLine="851"/>
        <w:jc w:val="both"/>
        <w:rPr>
          <w:b/>
        </w:rPr>
      </w:pPr>
      <w:r>
        <w:rPr>
          <w:i/>
          <w:snapToGrid w:val="0"/>
        </w:rPr>
        <w:t xml:space="preserve">«-  с текстом» </w:t>
      </w:r>
      <w:r>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6" w:name="_Toc422244218"/>
      <w:bookmarkStart w:id="297" w:name="_Ref55280368"/>
      <w:bookmarkStart w:id="298" w:name="_Toc55285361"/>
      <w:bookmarkStart w:id="299" w:name="_Toc55305390"/>
      <w:bookmarkStart w:id="300" w:name="_Toc57314671"/>
      <w:bookmarkStart w:id="301" w:name="_Toc69728985"/>
      <w:bookmarkStart w:id="302" w:name="_Toc309208619"/>
      <w:bookmarkStart w:id="303"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6"/>
    </w:p>
    <w:p w:rsidR="00297AA2" w:rsidRPr="00297AA2" w:rsidRDefault="00297AA2" w:rsidP="00D9249A">
      <w:pPr>
        <w:numPr>
          <w:ilvl w:val="1"/>
          <w:numId w:val="48"/>
        </w:numPr>
        <w:spacing w:before="120" w:after="60"/>
        <w:contextualSpacing/>
        <w:outlineLvl w:val="0"/>
        <w:rPr>
          <w:b/>
        </w:rPr>
      </w:pPr>
      <w:r w:rsidRPr="00297AA2">
        <w:rPr>
          <w:b/>
        </w:rPr>
        <w:t xml:space="preserve"> </w:t>
      </w:r>
      <w:bookmarkStart w:id="304"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C018B1">
        <w:rPr>
          <w:b/>
          <w:noProof/>
        </w:rPr>
        <w:t>1</w:t>
      </w:r>
      <w:r w:rsidRPr="00297AA2">
        <w:rPr>
          <w:b/>
        </w:rPr>
        <w:fldChar w:fldCharType="end"/>
      </w:r>
      <w:r w:rsidRPr="00297AA2">
        <w:rPr>
          <w:b/>
        </w:rPr>
        <w:t>)</w:t>
      </w:r>
      <w:bookmarkEnd w:id="304"/>
    </w:p>
    <w:p w:rsidR="00297AA2" w:rsidRPr="00297AA2" w:rsidRDefault="00297AA2" w:rsidP="00D9249A">
      <w:pPr>
        <w:numPr>
          <w:ilvl w:val="2"/>
          <w:numId w:val="48"/>
        </w:numPr>
        <w:spacing w:before="60" w:after="60"/>
        <w:ind w:left="1997"/>
        <w:contextualSpacing/>
        <w:jc w:val="both"/>
        <w:outlineLvl w:val="1"/>
      </w:pPr>
      <w:bookmarkStart w:id="305" w:name="_Toc422244220"/>
      <w:r w:rsidRPr="00297AA2">
        <w:t>Форма письма о подаче оферты</w:t>
      </w:r>
      <w:bookmarkEnd w:id="30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6" w:name="_Toc422244221"/>
            <w:r w:rsidRPr="00297AA2">
              <w:rPr>
                <w:b/>
                <w:iCs/>
                <w:snapToGrid w:val="0"/>
                <w:color w:val="943634"/>
              </w:rPr>
              <w:t>БЛАНК ПОТЕНЦИАЛЬНОГО УЧАСТНИКА</w:t>
            </w:r>
            <w:bookmarkEnd w:id="306"/>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w:t>
      </w:r>
      <w:r w:rsidR="00D844D8">
        <w:rPr>
          <w:i/>
          <w:color w:val="4F81BD" w:themeColor="accent1"/>
        </w:rPr>
        <w:t>нтернет (www.________</w:t>
      </w:r>
      <w:r w:rsidRPr="00434EE6">
        <w:rPr>
          <w:i/>
          <w:color w:val="4F81BD" w:themeColor="accent1"/>
        </w:rPr>
        <w:t>.ru)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70023" w:rsidP="00C70023">
      <w:pPr>
        <w:jc w:val="both"/>
      </w:pPr>
      <w:r w:rsidRPr="00297AA2">
        <w:rPr>
          <w:color w:val="4F81BD" w:themeColor="accent1"/>
        </w:rPr>
        <w:t>являющеес</w:t>
      </w:r>
      <w:proofErr w:type="gramStart"/>
      <w:r w:rsidRPr="00297AA2">
        <w:rPr>
          <w:color w:val="4F81BD" w:themeColor="accent1"/>
        </w:rPr>
        <w:t>я(</w:t>
      </w:r>
      <w:proofErr w:type="spellStart"/>
      <w:proofErr w:type="gramEnd"/>
      <w:r w:rsidRPr="00297AA2">
        <w:rPr>
          <w:color w:val="4F81BD" w:themeColor="accent1"/>
        </w:rPr>
        <w:t>ийся</w:t>
      </w:r>
      <w:proofErr w:type="spellEnd"/>
      <w:r w:rsidRPr="00297AA2">
        <w:rPr>
          <w:color w:val="4F81BD" w:themeColor="accent1"/>
        </w:rPr>
        <w:t xml:space="preserve">) участником Программы партнерства с субъектами малого и среднего предпринимательства, утвержденной </w:t>
      </w:r>
      <w:r w:rsidRPr="00434EE6">
        <w:rPr>
          <w:color w:val="4F81BD" w:themeColor="accent1"/>
        </w:rPr>
        <w:t>Приказом ОАО «</w:t>
      </w:r>
      <w:proofErr w:type="spellStart"/>
      <w:r w:rsidRPr="00434EE6">
        <w:rPr>
          <w:color w:val="4F81BD" w:themeColor="accent1"/>
        </w:rPr>
        <w:t>Интер</w:t>
      </w:r>
      <w:proofErr w:type="spellEnd"/>
      <w:r w:rsidRPr="00434EE6">
        <w:rPr>
          <w:color w:val="4F81BD" w:themeColor="accent1"/>
        </w:rPr>
        <w:t xml:space="preserve"> РАО»  от 28.04.2015 № ИРАО/208 и размещенной на официальном сайте в сети И</w:t>
      </w:r>
      <w:r w:rsidR="00D844D8">
        <w:rPr>
          <w:color w:val="4F81BD" w:themeColor="accent1"/>
        </w:rPr>
        <w:t>нтернет (www.________</w:t>
      </w:r>
      <w:r w:rsidRPr="00434EE6">
        <w:rPr>
          <w:color w:val="4F81BD" w:themeColor="accent1"/>
        </w:rPr>
        <w:t>.ru)</w:t>
      </w:r>
      <w:r w:rsidRPr="00297AA2">
        <w:rPr>
          <w:color w:val="4F81BD" w:themeColor="accent1"/>
        </w:rPr>
        <w:t xml:space="preserve"> </w:t>
      </w:r>
      <w:r w:rsidRPr="00F0562D">
        <w:rPr>
          <w:color w:val="4F81BD" w:themeColor="accent1"/>
        </w:rPr>
        <w:t>[</w:t>
      </w:r>
      <w:r w:rsidRPr="00297AA2">
        <w:rPr>
          <w:color w:val="4F81BD" w:themeColor="accent1"/>
        </w:rPr>
        <w:t>указ</w:t>
      </w:r>
      <w:r>
        <w:rPr>
          <w:color w:val="4F81BD" w:themeColor="accent1"/>
        </w:rPr>
        <w:t>ывается номер реестровой записи</w:t>
      </w:r>
      <w:r w:rsidRPr="00F0562D">
        <w:rPr>
          <w:color w:val="4F81BD" w:themeColor="accent1"/>
        </w:rPr>
        <w:t>]</w:t>
      </w:r>
      <w:r>
        <w:rPr>
          <w:color w:val="4F81BD" w:themeColor="accent1"/>
        </w:rPr>
        <w:t xml:space="preserve"> (далее – Программа партнерства)</w:t>
      </w:r>
      <w:r w:rsidRPr="00297AA2">
        <w:t>,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C70023" w:rsidRDefault="00C70023" w:rsidP="00C70023">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C70023" w:rsidRDefault="00C70023" w:rsidP="00C70023">
      <w:pPr>
        <w:ind w:left="284"/>
        <w:jc w:val="both"/>
        <w:rPr>
          <w:i/>
          <w:color w:val="548DD4" w:themeColor="text2" w:themeTint="99"/>
          <w:u w:val="single"/>
        </w:rPr>
      </w:pPr>
    </w:p>
    <w:p w:rsidR="00C70023" w:rsidRPr="00297AA2" w:rsidRDefault="00C70023" w:rsidP="00C70023">
      <w:pPr>
        <w:ind w:left="284"/>
        <w:jc w:val="both"/>
        <w:rPr>
          <w:i/>
          <w:color w:val="548DD4" w:themeColor="text2" w:themeTint="99"/>
          <w:u w:val="single"/>
        </w:rPr>
      </w:pPr>
      <w:r w:rsidRPr="003368EB">
        <w:rPr>
          <w:rStyle w:val="afff9"/>
          <w:color w:val="548DD4" w:themeColor="text2" w:themeTint="99"/>
          <w:sz w:val="24"/>
          <w:u w:val="single"/>
        </w:rPr>
        <w:t xml:space="preserve">В случае </w:t>
      </w:r>
      <w:r w:rsidRPr="00E62B4D">
        <w:rPr>
          <w:rStyle w:val="afff9"/>
          <w:color w:val="548DD4" w:themeColor="text2" w:themeTint="99"/>
          <w:sz w:val="24"/>
          <w:szCs w:val="24"/>
          <w:u w:val="single"/>
        </w:rPr>
        <w:t xml:space="preserve">заключения рамочного договора указывается начальная (максимальная) цена </w:t>
      </w:r>
      <w:r w:rsidRPr="00E62B4D">
        <w:rPr>
          <w:rStyle w:val="afff9"/>
          <w:color w:val="548DD4" w:themeColor="text2" w:themeTint="99"/>
          <w:sz w:val="24"/>
          <w:szCs w:val="24"/>
          <w:u w:val="single"/>
        </w:rPr>
        <w:lastRenderedPageBreak/>
        <w:t>закупки/или цена лота, в руб., без НДС</w:t>
      </w:r>
    </w:p>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4E2BE7">
        <w:trPr>
          <w:trHeight w:val="20"/>
        </w:trPr>
        <w:tc>
          <w:tcPr>
            <w:tcW w:w="5168" w:type="dxa"/>
            <w:vAlign w:val="bottom"/>
          </w:tcPr>
          <w:p w:rsidR="00C70023" w:rsidRPr="00297AA2" w:rsidRDefault="00C70023" w:rsidP="004E2BE7">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4E2BE7">
        <w:trPr>
          <w:trHeight w:val="20"/>
        </w:trPr>
        <w:tc>
          <w:tcPr>
            <w:tcW w:w="5168" w:type="dxa"/>
            <w:vAlign w:val="center"/>
          </w:tcPr>
          <w:p w:rsidR="00C70023" w:rsidRPr="00297AA2" w:rsidRDefault="00C70023" w:rsidP="004E2BE7">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4E2BE7">
        <w:trPr>
          <w:trHeight w:val="20"/>
        </w:trPr>
        <w:tc>
          <w:tcPr>
            <w:tcW w:w="5168" w:type="dxa"/>
            <w:vAlign w:val="center"/>
          </w:tcPr>
          <w:p w:rsidR="00C70023" w:rsidRPr="00297AA2" w:rsidRDefault="00C70023" w:rsidP="004E2BE7">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4E2BE7">
        <w:trPr>
          <w:trHeight w:val="20"/>
        </w:trPr>
        <w:tc>
          <w:tcPr>
            <w:tcW w:w="5168" w:type="dxa"/>
            <w:vAlign w:val="bottom"/>
          </w:tcPr>
          <w:p w:rsidR="00C70023" w:rsidRPr="00297AA2" w:rsidRDefault="00C70023" w:rsidP="004E2BE7">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4E2BE7">
        <w:trPr>
          <w:trHeight w:val="20"/>
        </w:trPr>
        <w:tc>
          <w:tcPr>
            <w:tcW w:w="5168" w:type="dxa"/>
            <w:vAlign w:val="center"/>
          </w:tcPr>
          <w:p w:rsidR="00C70023" w:rsidRPr="00297AA2" w:rsidRDefault="00C70023" w:rsidP="004E2BE7">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4E2BE7">
        <w:trPr>
          <w:trHeight w:val="20"/>
        </w:trPr>
        <w:tc>
          <w:tcPr>
            <w:tcW w:w="5168" w:type="dxa"/>
            <w:vAlign w:val="center"/>
          </w:tcPr>
          <w:p w:rsidR="00C70023" w:rsidRPr="00297AA2" w:rsidRDefault="00C70023" w:rsidP="004E2BE7">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D9249A">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D9249A">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D9249A">
      <w:pPr>
        <w:pStyle w:val="ad"/>
        <w:numPr>
          <w:ilvl w:val="0"/>
          <w:numId w:val="61"/>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D9249A">
      <w:pPr>
        <w:pStyle w:val="af8"/>
        <w:widowControl/>
        <w:numPr>
          <w:ilvl w:val="0"/>
          <w:numId w:val="61"/>
        </w:numPr>
        <w:tabs>
          <w:tab w:val="left" w:pos="1134"/>
        </w:tabs>
        <w:autoSpaceDE/>
        <w:autoSpaceDN/>
        <w:adjustRightInd/>
        <w:ind w:left="0" w:firstLine="360"/>
        <w:jc w:val="both"/>
        <w:rPr>
          <w:szCs w:val="28"/>
        </w:rPr>
      </w:pPr>
      <w:r>
        <w:rPr>
          <w:szCs w:val="28"/>
        </w:rPr>
        <w:lastRenderedPageBreak/>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Default="00C70023" w:rsidP="00C70023">
      <w:pPr>
        <w:pStyle w:val="af8"/>
        <w:widowControl/>
        <w:tabs>
          <w:tab w:val="left" w:pos="1134"/>
        </w:tabs>
        <w:autoSpaceDE/>
        <w:autoSpaceDN/>
        <w:adjustRightInd/>
        <w:ind w:left="0" w:firstLine="720"/>
        <w:jc w:val="both"/>
        <w:rPr>
          <w:color w:val="4F81BD" w:themeColor="accent1"/>
          <w:szCs w:val="28"/>
        </w:rPr>
      </w:pPr>
    </w:p>
    <w:p w:rsidR="00C70023" w:rsidRPr="004147C2" w:rsidRDefault="00C70023" w:rsidP="00C70023">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proofErr w:type="gramStart"/>
      <w:r w:rsidRPr="004147C2">
        <w:rPr>
          <w:i/>
          <w:color w:val="4F81BD" w:themeColor="accent1"/>
        </w:rPr>
        <w:t>:</w:t>
      </w:r>
      <w:r w:rsidRPr="004147C2">
        <w:rPr>
          <w:color w:val="4F81BD" w:themeColor="accent1"/>
        </w:rPr>
        <w:t>]</w:t>
      </w:r>
      <w:proofErr w:type="gramEnd"/>
    </w:p>
    <w:p w:rsidR="00C70023" w:rsidRPr="008508F0" w:rsidRDefault="00C70023" w:rsidP="00C70023">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C70023" w:rsidRPr="00C70FD2" w:rsidRDefault="00C70023" w:rsidP="00D9249A">
      <w:pPr>
        <w:pStyle w:val="af8"/>
        <w:widowControl/>
        <w:numPr>
          <w:ilvl w:val="0"/>
          <w:numId w:val="61"/>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C70023" w:rsidRDefault="00C70023" w:rsidP="00D9249A">
      <w:pPr>
        <w:pStyle w:val="af8"/>
        <w:widowControl/>
        <w:numPr>
          <w:ilvl w:val="0"/>
          <w:numId w:val="61"/>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имеющи</w:t>
      </w:r>
      <w:proofErr w:type="gramStart"/>
      <w:r>
        <w:t>й(</w:t>
      </w:r>
      <w:proofErr w:type="spellStart"/>
      <w:proofErr w:type="gramEnd"/>
      <w:r>
        <w:t>ая</w:t>
      </w:r>
      <w:proofErr w:type="spellEnd"/>
      <w:r>
        <w:t xml:space="preserve">)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C70023" w:rsidRDefault="00C70023" w:rsidP="00D9249A">
      <w:pPr>
        <w:pStyle w:val="af8"/>
        <w:widowControl/>
        <w:numPr>
          <w:ilvl w:val="0"/>
          <w:numId w:val="61"/>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C70023" w:rsidRPr="00A1299D" w:rsidRDefault="00C70023" w:rsidP="00D9249A">
      <w:pPr>
        <w:pStyle w:val="af8"/>
        <w:widowControl/>
        <w:numPr>
          <w:ilvl w:val="0"/>
          <w:numId w:val="61"/>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Форма гарантийного письма на предоставление сведений о цепочке собственников (форма 15)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Декларация о соответствии Потенциального участника критериям субъекта малого и среднего предпринимательства (форма 16)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Декларация о соответствии/несоответствии субподрядчика (соисполнителя) критериям субъекта малого и среднего предпринимательства (форма 17)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1</w:t>
      </w:r>
      <w:r w:rsidR="00471B82" w:rsidRPr="009661B1">
        <w:rPr>
          <w:i/>
          <w:color w:val="548DD4" w:themeColor="text2" w:themeTint="99"/>
        </w:rPr>
        <w:t>8</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Гарантийное письмо об отсутствии изменений в документах (форма 2</w:t>
      </w:r>
      <w:r w:rsidR="009661B1">
        <w:rPr>
          <w:i/>
          <w:color w:val="548DD4" w:themeColor="text2" w:themeTint="99"/>
        </w:rPr>
        <w:t>7</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1"/>
          <w:numId w:val="48"/>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D9249A">
      <w:pPr>
        <w:numPr>
          <w:ilvl w:val="2"/>
          <w:numId w:val="48"/>
        </w:numPr>
        <w:spacing w:before="60" w:after="60"/>
        <w:ind w:left="993" w:hanging="993"/>
        <w:jc w:val="both"/>
        <w:outlineLvl w:val="1"/>
        <w:rPr>
          <w:b/>
        </w:rPr>
      </w:pPr>
      <w:bookmarkStart w:id="307" w:name="_Toc422244222"/>
      <w:r w:rsidRPr="00297AA2">
        <w:rPr>
          <w:b/>
        </w:rPr>
        <w:lastRenderedPageBreak/>
        <w:t>Инструкции по заполнению</w:t>
      </w:r>
      <w:bookmarkEnd w:id="307"/>
    </w:p>
    <w:p w:rsidR="00297AA2" w:rsidRPr="00297AA2" w:rsidRDefault="00297AA2" w:rsidP="00D9249A">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D9249A">
      <w:pPr>
        <w:numPr>
          <w:ilvl w:val="3"/>
          <w:numId w:val="48"/>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D9249A">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D9249A">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D9249A">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D9249A">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8" w:name="_Toc422244223"/>
      <w:r w:rsidRPr="00297AA2">
        <w:rPr>
          <w:b/>
        </w:rPr>
        <w:lastRenderedPageBreak/>
        <w:t>10.2 Техническое предложение (форма 2)</w:t>
      </w:r>
      <w:bookmarkEnd w:id="308"/>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9" w:name="_Toc422244224"/>
      <w:r w:rsidRPr="00297AA2">
        <w:t xml:space="preserve">10.2.1 Форма Технического предложения </w:t>
      </w:r>
      <w:r w:rsidRPr="00297AA2">
        <w:rPr>
          <w:color w:val="4F81BD" w:themeColor="accent1"/>
        </w:rPr>
        <w:t>(на поставку товара)</w:t>
      </w:r>
      <w:bookmarkEnd w:id="309"/>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D9249A">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D9249A">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D9249A">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D9249A">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D9249A">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D9249A">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D9249A">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D9249A">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D9249A">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10" w:name="_Toc422244225"/>
      <w:r w:rsidRPr="00297AA2">
        <w:lastRenderedPageBreak/>
        <w:t>10.2.1.1 Инструкции по заполнению</w:t>
      </w:r>
      <w:bookmarkEnd w:id="310"/>
    </w:p>
    <w:p w:rsidR="00297AA2" w:rsidRPr="00297AA2" w:rsidRDefault="00297AA2" w:rsidP="00D9249A">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D9249A">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D9249A">
      <w:pPr>
        <w:numPr>
          <w:ilvl w:val="4"/>
          <w:numId w:val="51"/>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D9249A">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D9249A">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D9249A">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D9249A">
      <w:pPr>
        <w:numPr>
          <w:ilvl w:val="1"/>
          <w:numId w:val="48"/>
        </w:numPr>
        <w:spacing w:before="120" w:after="60"/>
        <w:outlineLvl w:val="0"/>
        <w:rPr>
          <w:b/>
        </w:rPr>
      </w:pPr>
      <w:bookmarkStart w:id="311" w:name="_Toc422244226"/>
      <w:r w:rsidRPr="00297AA2">
        <w:rPr>
          <w:b/>
        </w:rPr>
        <w:lastRenderedPageBreak/>
        <w:t>2 Техническое предложение (форма 2)</w:t>
      </w:r>
      <w:bookmarkEnd w:id="311"/>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12"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12"/>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D9249A">
      <w:pPr>
        <w:numPr>
          <w:ilvl w:val="2"/>
          <w:numId w:val="48"/>
        </w:numPr>
        <w:spacing w:before="60" w:after="60"/>
        <w:ind w:left="993" w:hanging="993"/>
        <w:jc w:val="both"/>
        <w:outlineLvl w:val="1"/>
        <w:rPr>
          <w:b/>
        </w:rPr>
      </w:pPr>
      <w:bookmarkStart w:id="313" w:name="_Toc422244228"/>
      <w:r w:rsidRPr="00297AA2">
        <w:rPr>
          <w:b/>
        </w:rPr>
        <w:lastRenderedPageBreak/>
        <w:t>Инструкции по заполнению</w:t>
      </w:r>
      <w:bookmarkEnd w:id="313"/>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D9249A">
      <w:pPr>
        <w:numPr>
          <w:ilvl w:val="1"/>
          <w:numId w:val="54"/>
        </w:numPr>
        <w:contextualSpacing/>
        <w:jc w:val="center"/>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D9249A">
      <w:pPr>
        <w:numPr>
          <w:ilvl w:val="0"/>
          <w:numId w:val="55"/>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D9249A">
      <w:pPr>
        <w:numPr>
          <w:ilvl w:val="0"/>
          <w:numId w:val="56"/>
        </w:numPr>
        <w:ind w:left="426" w:hanging="426"/>
        <w:contextualSpacing/>
      </w:pPr>
      <w:bookmarkStart w:id="314" w:name="_Toc422244229"/>
      <w:r w:rsidRPr="00DF4F05">
        <w:t>Форма коммерческого предложения на поставку товаров</w:t>
      </w:r>
      <w:bookmarkEnd w:id="314"/>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Условия оплаты</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DF4F05" w:rsidRDefault="00DF4F05" w:rsidP="00D9249A">
      <w:pPr>
        <w:numPr>
          <w:ilvl w:val="2"/>
          <w:numId w:val="55"/>
        </w:numPr>
        <w:ind w:left="993" w:hanging="993"/>
        <w:contextualSpacing/>
      </w:pPr>
      <w:bookmarkStart w:id="315" w:name="_Toc422244230"/>
      <w:r w:rsidRPr="00DF4F05">
        <w:lastRenderedPageBreak/>
        <w:t>Инструкции по заполнению</w:t>
      </w:r>
      <w:bookmarkEnd w:id="315"/>
    </w:p>
    <w:p w:rsidR="00DF4F05" w:rsidRPr="00DF4F05" w:rsidRDefault="00DF4F05" w:rsidP="00D9249A">
      <w:pPr>
        <w:numPr>
          <w:ilvl w:val="3"/>
          <w:numId w:val="57"/>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D9249A">
      <w:pPr>
        <w:numPr>
          <w:ilvl w:val="3"/>
          <w:numId w:val="57"/>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D9249A">
      <w:pPr>
        <w:numPr>
          <w:ilvl w:val="3"/>
          <w:numId w:val="57"/>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D9249A">
      <w:pPr>
        <w:numPr>
          <w:ilvl w:val="3"/>
          <w:numId w:val="57"/>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D9249A">
      <w:pPr>
        <w:numPr>
          <w:ilvl w:val="3"/>
          <w:numId w:val="57"/>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D9249A">
      <w:pPr>
        <w:numPr>
          <w:ilvl w:val="3"/>
          <w:numId w:val="57"/>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D9249A">
      <w:pPr>
        <w:numPr>
          <w:ilvl w:val="3"/>
          <w:numId w:val="57"/>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D9249A">
      <w:pPr>
        <w:numPr>
          <w:ilvl w:val="3"/>
          <w:numId w:val="57"/>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D9249A">
      <w:pPr>
        <w:numPr>
          <w:ilvl w:val="2"/>
          <w:numId w:val="57"/>
        </w:numPr>
        <w:contextualSpacing/>
      </w:pPr>
      <w:bookmarkStart w:id="316" w:name="_Toc422244231"/>
      <w:r w:rsidRPr="00DF4F05">
        <w:lastRenderedPageBreak/>
        <w:t xml:space="preserve"> Приложение №1 к форме Коммерческого предложения на поставку товаров</w:t>
      </w:r>
      <w:bookmarkEnd w:id="316"/>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7"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9249A">
      <w:pPr>
        <w:numPr>
          <w:ilvl w:val="3"/>
          <w:numId w:val="57"/>
        </w:numPr>
        <w:ind w:left="993" w:hanging="993"/>
        <w:contextualSpacing/>
        <w:rPr>
          <w:b/>
        </w:rPr>
      </w:pPr>
      <w:r w:rsidRPr="00DF4F05">
        <w:rPr>
          <w:b/>
        </w:rPr>
        <w:t>Инструкции по заполнению</w:t>
      </w:r>
      <w:bookmarkEnd w:id="317"/>
    </w:p>
    <w:p w:rsidR="00DF4F05" w:rsidRPr="00DF4F05" w:rsidRDefault="00DF4F05" w:rsidP="00D9249A">
      <w:pPr>
        <w:numPr>
          <w:ilvl w:val="3"/>
          <w:numId w:val="57"/>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D9249A">
      <w:pPr>
        <w:numPr>
          <w:ilvl w:val="3"/>
          <w:numId w:val="57"/>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footerReference w:type="default" r:id="rId19"/>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8"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9" w:name="_Toc422244234"/>
      <w:r w:rsidRPr="00297AA2">
        <w:t>10.4.1 Форма сводной таблицы стоимости работ/услуг</w:t>
      </w:r>
      <w:bookmarkEnd w:id="319"/>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D9249A">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D9249A">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D9249A">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20" w:name="_Toc422244235"/>
      <w:r w:rsidRPr="00297AA2">
        <w:lastRenderedPageBreak/>
        <w:t>10.4.1.1 Приложение №1 к форме сводной таблице стоимости работ/услуг</w:t>
      </w:r>
      <w:bookmarkEnd w:id="320"/>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footerReference w:type="default" r:id="rId20"/>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21" w:name="_Toc422244236"/>
      <w:r w:rsidRPr="00297AA2">
        <w:rPr>
          <w:b/>
        </w:rPr>
        <w:lastRenderedPageBreak/>
        <w:t>10.4.2 Инструкции по заполнению</w:t>
      </w:r>
      <w:bookmarkEnd w:id="321"/>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8"/>
    </w:p>
    <w:p w:rsidR="00297AA2" w:rsidRPr="00297AA2" w:rsidRDefault="00297AA2" w:rsidP="00297AA2">
      <w:pPr>
        <w:spacing w:before="60" w:after="60"/>
        <w:jc w:val="both"/>
        <w:outlineLvl w:val="1"/>
      </w:pPr>
      <w:bookmarkStart w:id="322" w:name="_Toc422244238"/>
      <w:r w:rsidRPr="00297AA2">
        <w:t>10.5.1 Форма Протокола разногласий к проекту Договора</w:t>
      </w:r>
      <w:bookmarkEnd w:id="32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3" w:name="_Toc422244239"/>
      <w:r w:rsidRPr="00297AA2">
        <w:rPr>
          <w:b/>
        </w:rPr>
        <w:lastRenderedPageBreak/>
        <w:t>10.5.2 Инструкции по заполнению Протокола разногласий к проекту Договора</w:t>
      </w:r>
      <w:bookmarkEnd w:id="323"/>
    </w:p>
    <w:p w:rsidR="00297AA2" w:rsidRPr="00297AA2" w:rsidRDefault="00297AA2" w:rsidP="00297AA2">
      <w:pPr>
        <w:spacing w:before="60" w:after="60"/>
        <w:jc w:val="both"/>
      </w:pPr>
      <w:r w:rsidRPr="00297AA2">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10.5.2.2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10.5.2.3</w:t>
      </w:r>
      <w:proofErr w:type="gramStart"/>
      <w:r w:rsidRPr="00297AA2">
        <w:t xml:space="preserve"> В</w:t>
      </w:r>
      <w:proofErr w:type="gramEnd"/>
      <w:r w:rsidRPr="00297AA2">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297AA2" w:rsidRPr="00297AA2" w:rsidRDefault="00297AA2" w:rsidP="00297AA2">
      <w:pPr>
        <w:spacing w:before="60" w:after="60"/>
        <w:jc w:val="both"/>
      </w:pPr>
      <w:r w:rsidRPr="00297AA2">
        <w:t>10.5.2.4 Условия Договора будут определяться в соответствии с Технической частью Закупочной документации.</w:t>
      </w:r>
    </w:p>
    <w:p w:rsidR="00297AA2" w:rsidRPr="00297AA2" w:rsidRDefault="00297AA2" w:rsidP="00297AA2">
      <w:pPr>
        <w:spacing w:before="60" w:after="60"/>
        <w:jc w:val="both"/>
      </w:pPr>
      <w:r w:rsidRPr="00297AA2">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4" w:name="_Toc422244240"/>
      <w:r w:rsidRPr="00297AA2">
        <w:rPr>
          <w:b/>
        </w:rPr>
        <w:lastRenderedPageBreak/>
        <w:t>10.6 Календарный план (форма 6)</w:t>
      </w:r>
      <w:bookmarkEnd w:id="324"/>
    </w:p>
    <w:p w:rsidR="00297AA2" w:rsidRPr="00297AA2" w:rsidRDefault="00297AA2" w:rsidP="00297AA2">
      <w:pPr>
        <w:spacing w:before="60" w:after="60"/>
        <w:jc w:val="both"/>
        <w:outlineLvl w:val="1"/>
      </w:pPr>
      <w:bookmarkStart w:id="325" w:name="_Toc422244241"/>
      <w:r w:rsidRPr="00297AA2">
        <w:t>10.6.1 Форма календарного плана</w:t>
      </w:r>
      <w:bookmarkEnd w:id="325"/>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D9249A">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D9249A">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D9249A">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6" w:name="_Toc422244242"/>
      <w:r w:rsidRPr="00297AA2">
        <w:rPr>
          <w:b/>
        </w:rPr>
        <w:lastRenderedPageBreak/>
        <w:t>10.6.2 Инструкции по заполнению</w:t>
      </w:r>
      <w:bookmarkEnd w:id="326"/>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27" w:name="_Toc422244243"/>
      <w:r w:rsidRPr="00297AA2">
        <w:rPr>
          <w:b/>
        </w:rPr>
        <w:lastRenderedPageBreak/>
        <w:t>10.7 График оплаты (форма 7)</w:t>
      </w:r>
      <w:bookmarkEnd w:id="327"/>
    </w:p>
    <w:p w:rsidR="00297AA2" w:rsidRPr="00297AA2" w:rsidRDefault="00297AA2" w:rsidP="00297AA2">
      <w:pPr>
        <w:spacing w:before="60" w:after="60"/>
        <w:jc w:val="both"/>
        <w:outlineLvl w:val="1"/>
      </w:pPr>
      <w:bookmarkStart w:id="328" w:name="_Toc422244244"/>
      <w:r w:rsidRPr="00297AA2">
        <w:t>10.7.1 Форма графика оплаты</w:t>
      </w:r>
      <w:bookmarkEnd w:id="328"/>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D9249A">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D9249A">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D9249A">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29" w:name="_Toc422244245"/>
      <w:r w:rsidRPr="00297AA2">
        <w:rPr>
          <w:b/>
        </w:rPr>
        <w:lastRenderedPageBreak/>
        <w:t>10.7.2Инструкции по заполнению</w:t>
      </w:r>
      <w:bookmarkEnd w:id="329"/>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w:t>
      </w:r>
      <w:r w:rsidR="00F31479">
        <w:t xml:space="preserve"> </w:t>
      </w:r>
      <w:r w:rsidRPr="00297AA2">
        <w:t>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w:t>
      </w:r>
      <w:r w:rsidR="00F31479">
        <w:t xml:space="preserve"> </w:t>
      </w:r>
      <w:r w:rsidRPr="00297AA2">
        <w:t>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21"/>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0" w:name="_Toc422244246"/>
      <w:r w:rsidRPr="00297AA2">
        <w:rPr>
          <w:b/>
        </w:rPr>
        <w:lastRenderedPageBreak/>
        <w:t>10.8  Анкета Потенциального участника закупки (форма 8)</w:t>
      </w:r>
      <w:bookmarkEnd w:id="330"/>
    </w:p>
    <w:p w:rsidR="00297AA2" w:rsidRPr="00297AA2" w:rsidRDefault="00297AA2" w:rsidP="00297AA2">
      <w:pPr>
        <w:spacing w:before="60" w:after="60"/>
        <w:jc w:val="both"/>
        <w:outlineLvl w:val="1"/>
      </w:pPr>
      <w:bookmarkStart w:id="331" w:name="_Toc422244247"/>
      <w:r w:rsidRPr="00297AA2">
        <w:t>10.8.1 Форма Анкеты Потенциального участника закупки</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2" w:name="_Toc422244248"/>
      <w:r w:rsidRPr="00297AA2">
        <w:rPr>
          <w:b/>
        </w:rPr>
        <w:lastRenderedPageBreak/>
        <w:t>10.8.2 Инструкции по заполнению</w:t>
      </w:r>
      <w:bookmarkEnd w:id="332"/>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3" w:name="_Toc422244249"/>
      <w:r w:rsidRPr="00297AA2">
        <w:rPr>
          <w:b/>
        </w:rPr>
        <w:lastRenderedPageBreak/>
        <w:t>10.9 Справка о перечне и годовых объемах выполнения аналогичных договоров (форма 9)</w:t>
      </w:r>
      <w:bookmarkEnd w:id="333"/>
    </w:p>
    <w:p w:rsidR="00297AA2" w:rsidRPr="00297AA2" w:rsidRDefault="00297AA2" w:rsidP="00297AA2">
      <w:pPr>
        <w:spacing w:before="60" w:after="60"/>
        <w:jc w:val="both"/>
        <w:outlineLvl w:val="1"/>
      </w:pPr>
      <w:bookmarkStart w:id="334" w:name="_Toc422244250"/>
      <w:r w:rsidRPr="00297AA2">
        <w:t>10.9.1 Форма Справки о перечне и годовых объемах выполнения аналогичных договоров</w:t>
      </w:r>
      <w:bookmarkEnd w:id="33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D9249A">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D9249A">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D9249A">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5" w:name="_Toc422244251"/>
      <w:r w:rsidRPr="00297AA2">
        <w:rPr>
          <w:b/>
        </w:rPr>
        <w:lastRenderedPageBreak/>
        <w:t>10.9.2 Инструкции по заполнению</w:t>
      </w:r>
      <w:bookmarkEnd w:id="335"/>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6"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6"/>
    </w:p>
    <w:p w:rsidR="00297AA2" w:rsidRPr="00297AA2" w:rsidRDefault="00297AA2" w:rsidP="00297AA2">
      <w:pPr>
        <w:spacing w:before="60" w:after="60"/>
        <w:jc w:val="both"/>
        <w:outlineLvl w:val="1"/>
      </w:pPr>
      <w:bookmarkStart w:id="337" w:name="_Toc422244253"/>
      <w:r w:rsidRPr="00297AA2">
        <w:t>10.10.1 Форма Справки о материально-технических ресурсах</w:t>
      </w:r>
      <w:bookmarkEnd w:id="33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D9249A">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D9249A">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D9249A">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8" w:name="_Toc422244254"/>
      <w:r w:rsidRPr="00297AA2">
        <w:rPr>
          <w:b/>
        </w:rPr>
        <w:lastRenderedPageBreak/>
        <w:t>10.10.2 Инструкции по заполнению</w:t>
      </w:r>
      <w:bookmarkEnd w:id="338"/>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9" w:name="_Toc422244255"/>
      <w:r w:rsidRPr="00297AA2">
        <w:rPr>
          <w:b/>
        </w:rPr>
        <w:lastRenderedPageBreak/>
        <w:t>10.11 Справ</w:t>
      </w:r>
      <w:r w:rsidR="007F5C8D">
        <w:rPr>
          <w:b/>
        </w:rPr>
        <w:t>ка о кадровых ресурсах (форма 11</w:t>
      </w:r>
      <w:r w:rsidRPr="00297AA2">
        <w:rPr>
          <w:b/>
        </w:rPr>
        <w:t>)</w:t>
      </w:r>
      <w:bookmarkEnd w:id="339"/>
    </w:p>
    <w:p w:rsidR="00297AA2" w:rsidRPr="00297AA2" w:rsidRDefault="00297AA2" w:rsidP="00297AA2">
      <w:pPr>
        <w:spacing w:before="60" w:after="60"/>
        <w:jc w:val="both"/>
        <w:outlineLvl w:val="1"/>
      </w:pPr>
      <w:bookmarkStart w:id="340" w:name="_Toc422244256"/>
      <w:r w:rsidRPr="00297AA2">
        <w:t>10.11.1 .Форма Справки о кадровых ресурсах</w:t>
      </w:r>
      <w:bookmarkEnd w:id="34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D9249A">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D9249A">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D9249A">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D9249A">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D9249A">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D9249A">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D9249A">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D9249A">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D9249A">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41" w:name="_Toc422244257"/>
      <w:r w:rsidRPr="00297AA2">
        <w:rPr>
          <w:b/>
        </w:rPr>
        <w:t>10.11.2 Инструкции по заполнению</w:t>
      </w:r>
      <w:bookmarkEnd w:id="341"/>
    </w:p>
    <w:p w:rsidR="00297AA2" w:rsidRPr="00297AA2" w:rsidRDefault="00297AA2" w:rsidP="00297AA2">
      <w:pPr>
        <w:spacing w:before="60" w:after="60"/>
        <w:jc w:val="both"/>
      </w:pPr>
      <w:r w:rsidRPr="00297AA2">
        <w:t xml:space="preserve">10.11.2.1 Потенциальный участник закупки приводит номер и дату письма о подаче </w:t>
      </w:r>
      <w:r w:rsidRPr="00297AA2">
        <w:lastRenderedPageBreak/>
        <w:t>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2"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2"/>
    </w:p>
    <w:p w:rsidR="00297AA2" w:rsidRPr="00297AA2" w:rsidRDefault="00297AA2" w:rsidP="00297AA2">
      <w:pPr>
        <w:spacing w:before="60" w:after="60"/>
        <w:jc w:val="both"/>
        <w:outlineLvl w:val="1"/>
      </w:pPr>
      <w:bookmarkStart w:id="343"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D9249A">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D9249A">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D9249A">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4" w:name="_Toc422244260"/>
      <w:r w:rsidRPr="00297AA2">
        <w:rPr>
          <w:b/>
        </w:rPr>
        <w:lastRenderedPageBreak/>
        <w:t>10.12.2 Инструкции по заполнению</w:t>
      </w:r>
      <w:bookmarkEnd w:id="344"/>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5" w:name="_Toc422244261"/>
      <w:r w:rsidRPr="00297AA2">
        <w:rPr>
          <w:b/>
        </w:rPr>
        <w:lastRenderedPageBreak/>
        <w:t>10.13 Опись документов, содержащихся в заявке на участие в закупке (форма 13)</w:t>
      </w:r>
      <w:bookmarkEnd w:id="345"/>
    </w:p>
    <w:p w:rsidR="00297AA2" w:rsidRPr="00297AA2" w:rsidRDefault="00297AA2" w:rsidP="00297AA2">
      <w:pPr>
        <w:spacing w:before="60" w:after="60"/>
        <w:jc w:val="both"/>
        <w:outlineLvl w:val="1"/>
      </w:pPr>
      <w:bookmarkStart w:id="346" w:name="_Toc422244262"/>
      <w:r w:rsidRPr="00297AA2">
        <w:t>10.13.1 Форма описи документов, содержащихся в заявке на участие в закупке</w:t>
      </w:r>
      <w:bookmarkEnd w:id="34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7" w:name="_Toc422244263"/>
      <w:r w:rsidRPr="00297AA2">
        <w:rPr>
          <w:b/>
        </w:rPr>
        <w:lastRenderedPageBreak/>
        <w:t>10.13.2 Инструкции по заполнению</w:t>
      </w:r>
      <w:bookmarkEnd w:id="347"/>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8" w:name="_Toc422244264"/>
      <w:r w:rsidRPr="00297AA2">
        <w:rPr>
          <w:b/>
        </w:rPr>
        <w:lastRenderedPageBreak/>
        <w:t>10.14 Справка об участии в судебных разбирательствах (форма 14)</w:t>
      </w:r>
      <w:bookmarkEnd w:id="348"/>
    </w:p>
    <w:p w:rsidR="00297AA2" w:rsidRPr="00297AA2" w:rsidRDefault="00297AA2" w:rsidP="00297AA2">
      <w:pPr>
        <w:spacing w:before="60" w:after="60"/>
        <w:jc w:val="both"/>
        <w:outlineLvl w:val="1"/>
      </w:pPr>
      <w:bookmarkStart w:id="349" w:name="_Toc422244265"/>
      <w:r w:rsidRPr="00297AA2">
        <w:t>10.14.1 Форма справки об участии в судебных разбирательствах</w:t>
      </w:r>
      <w:bookmarkEnd w:id="34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5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7"/>
            <w:r w:rsidRPr="00297AA2">
              <w:rPr>
                <w:sz w:val="22"/>
                <w:szCs w:val="22"/>
              </w:rPr>
              <w:t>Наименование суда</w:t>
            </w:r>
            <w:bookmarkEnd w:id="35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2" w:name="_Toc422244268"/>
            <w:r w:rsidRPr="00297AA2">
              <w:rPr>
                <w:sz w:val="22"/>
                <w:szCs w:val="22"/>
              </w:rPr>
              <w:t>Предмет и цена иска (в рублях)</w:t>
            </w:r>
            <w:bookmarkEnd w:id="35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69"/>
            <w:r w:rsidRPr="00297AA2">
              <w:rPr>
                <w:sz w:val="22"/>
                <w:szCs w:val="22"/>
              </w:rPr>
              <w:t>Решение суда и дата вступления решения в законную силу</w:t>
            </w:r>
            <w:bookmarkEnd w:id="35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4" w:name="_Toc422244270"/>
            <w:r w:rsidRPr="00297AA2">
              <w:rPr>
                <w:sz w:val="22"/>
                <w:szCs w:val="22"/>
              </w:rPr>
              <w:t>Форма процессуального участия Потенциального участника закупки (истец, ответчик, третье лицо)</w:t>
            </w:r>
            <w:bookmarkEnd w:id="35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5" w:name="_Toc422244271"/>
            <w:r w:rsidRPr="00297AA2">
              <w:rPr>
                <w:sz w:val="22"/>
                <w:szCs w:val="22"/>
              </w:rPr>
              <w:t>Полное наименование других сторон с указанием их формы процессуального участия</w:t>
            </w:r>
            <w:bookmarkEnd w:id="355"/>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2"/>
            <w:r w:rsidRPr="00297AA2">
              <w:rPr>
                <w:i/>
                <w:sz w:val="18"/>
                <w:szCs w:val="18"/>
                <w:lang w:val="en-US"/>
              </w:rPr>
              <w:t>1</w:t>
            </w:r>
            <w:bookmarkEnd w:id="35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3"/>
            <w:r w:rsidRPr="00297AA2">
              <w:rPr>
                <w:i/>
                <w:sz w:val="18"/>
                <w:szCs w:val="18"/>
                <w:lang w:val="en-US"/>
              </w:rPr>
              <w:t>2</w:t>
            </w:r>
            <w:bookmarkEnd w:id="35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8" w:name="_Toc422244274"/>
            <w:r w:rsidRPr="00297AA2">
              <w:rPr>
                <w:i/>
                <w:sz w:val="18"/>
                <w:szCs w:val="18"/>
                <w:lang w:val="en-US"/>
              </w:rPr>
              <w:t>3</w:t>
            </w:r>
            <w:bookmarkEnd w:id="35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5"/>
            <w:r w:rsidRPr="00297AA2">
              <w:rPr>
                <w:i/>
                <w:sz w:val="18"/>
                <w:szCs w:val="18"/>
                <w:lang w:val="en-US"/>
              </w:rPr>
              <w:t>4</w:t>
            </w:r>
            <w:bookmarkEnd w:id="35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60" w:name="_Toc422244276"/>
            <w:r w:rsidRPr="00297AA2">
              <w:rPr>
                <w:i/>
                <w:sz w:val="18"/>
                <w:szCs w:val="18"/>
                <w:lang w:val="en-US"/>
              </w:rPr>
              <w:t>5</w:t>
            </w:r>
            <w:bookmarkEnd w:id="36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61" w:name="_Toc422244277"/>
            <w:r w:rsidRPr="00297AA2">
              <w:rPr>
                <w:i/>
                <w:sz w:val="18"/>
                <w:szCs w:val="18"/>
                <w:lang w:val="en-US"/>
              </w:rPr>
              <w:t>6</w:t>
            </w:r>
            <w:bookmarkEnd w:id="361"/>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D9249A">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D9249A">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D9249A">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2" w:name="_Toc422244278"/>
      <w:r w:rsidRPr="00297AA2">
        <w:rPr>
          <w:b/>
        </w:rPr>
        <w:lastRenderedPageBreak/>
        <w:t>10.14.2 Инструкции по заполнению</w:t>
      </w:r>
      <w:bookmarkEnd w:id="362"/>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3" w:name="_Toc422244279"/>
      <w:r w:rsidRPr="00297AA2">
        <w:rPr>
          <w:b/>
          <w:lang w:eastAsia="en-US"/>
        </w:rPr>
        <w:lastRenderedPageBreak/>
        <w:t>10.15 Форма гарантийного письма на предоставление сведений о цепочке собственников</w:t>
      </w:r>
      <w:r w:rsidRPr="00297AA2">
        <w:rPr>
          <w:b/>
        </w:rPr>
        <w:t xml:space="preserve"> (форма 15)</w:t>
      </w:r>
      <w:bookmarkEnd w:id="363"/>
    </w:p>
    <w:p w:rsidR="00297AA2" w:rsidRPr="00297AA2" w:rsidRDefault="00297AA2" w:rsidP="00297AA2">
      <w:pPr>
        <w:spacing w:before="60" w:after="60"/>
        <w:jc w:val="both"/>
        <w:outlineLvl w:val="1"/>
      </w:pPr>
      <w:bookmarkStart w:id="364" w:name="_Toc422244280"/>
      <w:r w:rsidRPr="00297AA2">
        <w:t>10.15.1 Форма гарантийного письма на предоставление сведений о цепочке собственников</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5" w:name="_Toc422244281"/>
            <w:r w:rsidRPr="00297AA2">
              <w:rPr>
                <w:b/>
                <w:iCs/>
                <w:snapToGrid w:val="0"/>
                <w:color w:val="943634"/>
              </w:rPr>
              <w:t>БЛАНК ПОТЕНЦИАЛЬНОГО УЧАСТНИКА</w:t>
            </w:r>
            <w:bookmarkEnd w:id="365"/>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7A3C" w:rsidRPr="009C2AAD" w:rsidRDefault="002F7A3C" w:rsidP="002F7A3C">
      <w:pPr>
        <w:pageBreakBefore/>
        <w:spacing w:before="120" w:after="60"/>
        <w:contextualSpacing/>
        <w:jc w:val="both"/>
        <w:outlineLvl w:val="0"/>
        <w:rPr>
          <w:b/>
          <w:lang w:eastAsia="en-US"/>
        </w:rPr>
      </w:pPr>
      <w:r>
        <w:rPr>
          <w:b/>
          <w:lang w:eastAsia="en-US"/>
        </w:rPr>
        <w:lastRenderedPageBreak/>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w:t>
      </w:r>
      <w:r>
        <w:rPr>
          <w:b/>
          <w:lang w:eastAsia="en-US"/>
        </w:rPr>
        <w:t>4</w:t>
      </w:r>
      <w:r w:rsidRPr="009C2AAD">
        <w:rPr>
          <w:b/>
          <w:lang w:eastAsia="en-US"/>
        </w:rPr>
        <w:t>)</w:t>
      </w:r>
    </w:p>
    <w:p w:rsidR="002F7A3C" w:rsidRPr="009C2AAD" w:rsidRDefault="002F7A3C" w:rsidP="002F7A3C">
      <w:pPr>
        <w:tabs>
          <w:tab w:val="num" w:pos="360"/>
        </w:tabs>
        <w:contextualSpacing/>
        <w:jc w:val="both"/>
        <w:rPr>
          <w:lang w:eastAsia="en-US"/>
        </w:rPr>
      </w:pPr>
      <w:r w:rsidRPr="009C2AAD">
        <w:rPr>
          <w:lang w:eastAsia="en-US"/>
        </w:rPr>
        <w:t>10.1</w:t>
      </w:r>
      <w:r>
        <w:rPr>
          <w:lang w:eastAsia="en-US"/>
        </w:rPr>
        <w:t>6</w:t>
      </w:r>
      <w:r w:rsidRPr="009C2AAD">
        <w:rPr>
          <w:lang w:eastAsia="en-US"/>
        </w:rPr>
        <w:t>.1 Форма Декларации о соответствии Потенциального участника критериям субъекта малого</w:t>
      </w:r>
      <w:r>
        <w:rPr>
          <w:lang w:eastAsia="en-US"/>
        </w:rPr>
        <w:t>/</w:t>
      </w:r>
      <w:r w:rsidRPr="009C2AAD">
        <w:rPr>
          <w:lang w:eastAsia="en-US"/>
        </w:rPr>
        <w:t>среднего предпринимательства</w:t>
      </w:r>
    </w:p>
    <w:p w:rsidR="002F7A3C" w:rsidRPr="009C2AAD" w:rsidRDefault="002F7A3C" w:rsidP="002F7A3C">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2F7A3C" w:rsidRPr="009C2AAD" w:rsidRDefault="002F7A3C" w:rsidP="002F7A3C">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2F7A3C" w:rsidRPr="009C2AAD" w:rsidRDefault="002F7A3C" w:rsidP="002F7A3C">
      <w:pPr>
        <w:jc w:val="center"/>
        <w:rPr>
          <w:b/>
          <w:color w:val="000000"/>
        </w:rPr>
      </w:pPr>
      <w:r w:rsidRPr="009C2AAD">
        <w:rPr>
          <w:b/>
          <w:color w:val="000000"/>
        </w:rPr>
        <w:t>ДЕКЛАРАЦИЯ</w:t>
      </w:r>
    </w:p>
    <w:p w:rsidR="002F7A3C" w:rsidRPr="009C2AAD" w:rsidRDefault="002F7A3C" w:rsidP="002F7A3C">
      <w:pPr>
        <w:jc w:val="center"/>
        <w:rPr>
          <w:color w:val="000000"/>
        </w:rPr>
      </w:pPr>
      <w:r w:rsidRPr="009C2AAD">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F7A3C" w:rsidRPr="009C2AAD" w:rsidRDefault="002F7A3C" w:rsidP="002F7A3C">
      <w:pPr>
        <w:jc w:val="center"/>
        <w:rPr>
          <w:color w:val="000000"/>
        </w:rPr>
      </w:pPr>
    </w:p>
    <w:p w:rsidR="002F7A3C" w:rsidRDefault="002F7A3C" w:rsidP="002F7A3C">
      <w:pPr>
        <w:jc w:val="both"/>
      </w:pPr>
      <w:proofErr w:type="gramStart"/>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 xml:space="preserve">[малого] [среднего] </w:t>
      </w:r>
      <w:r>
        <w:rPr>
          <w:color w:val="4F81BD" w:themeColor="accent1"/>
        </w:rPr>
        <w:t>(</w:t>
      </w:r>
      <w:r w:rsidRPr="0021495E">
        <w:rPr>
          <w:i/>
          <w:color w:val="4F81BD" w:themeColor="accent1"/>
        </w:rPr>
        <w:t>необходимо выбрать категорию</w:t>
      </w:r>
      <w:r>
        <w:rPr>
          <w:color w:val="4F81BD" w:themeColor="accent1"/>
        </w:rPr>
        <w:t xml:space="preserve">) </w:t>
      </w:r>
      <w:r w:rsidRPr="008053B4">
        <w:t>предпринимательства с соблюдением следующих условий:</w:t>
      </w:r>
      <w:proofErr w:type="gramEnd"/>
    </w:p>
    <w:p w:rsidR="002F7A3C" w:rsidRPr="00297AA2" w:rsidRDefault="002F7A3C" w:rsidP="002F7A3C">
      <w:pPr>
        <w:jc w:val="both"/>
        <w:rPr>
          <w:color w:val="000000"/>
        </w:rPr>
      </w:pPr>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2F7A3C" w:rsidRPr="00297AA2" w:rsidTr="00FD080A">
        <w:trPr>
          <w:trHeight w:val="747"/>
        </w:trPr>
        <w:tc>
          <w:tcPr>
            <w:tcW w:w="426" w:type="dxa"/>
            <w:vMerge w:val="restart"/>
            <w:vAlign w:val="center"/>
          </w:tcPr>
          <w:p w:rsidR="002F7A3C" w:rsidRPr="00297AA2" w:rsidRDefault="002F7A3C" w:rsidP="00FD080A">
            <w:pPr>
              <w:jc w:val="center"/>
              <w:rPr>
                <w:b/>
                <w:color w:val="000000"/>
              </w:rPr>
            </w:pPr>
            <w:r w:rsidRPr="00297AA2">
              <w:rPr>
                <w:b/>
                <w:color w:val="000000"/>
              </w:rPr>
              <w:t>№</w:t>
            </w:r>
          </w:p>
          <w:p w:rsidR="002F7A3C" w:rsidRPr="00297AA2" w:rsidRDefault="002F7A3C" w:rsidP="00FD080A">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2F7A3C" w:rsidRPr="00297AA2" w:rsidRDefault="002F7A3C" w:rsidP="00FD080A">
            <w:pPr>
              <w:jc w:val="center"/>
              <w:rPr>
                <w:b/>
                <w:color w:val="000000"/>
              </w:rPr>
            </w:pPr>
            <w:r w:rsidRPr="00297AA2">
              <w:rPr>
                <w:b/>
                <w:color w:val="000000"/>
              </w:rPr>
              <w:t>Наименование условия</w:t>
            </w:r>
          </w:p>
        </w:tc>
        <w:tc>
          <w:tcPr>
            <w:tcW w:w="709" w:type="dxa"/>
            <w:vMerge w:val="restart"/>
            <w:vAlign w:val="center"/>
          </w:tcPr>
          <w:p w:rsidR="002F7A3C" w:rsidRPr="00297AA2" w:rsidRDefault="002F7A3C" w:rsidP="00FD080A">
            <w:pPr>
              <w:jc w:val="center"/>
              <w:rPr>
                <w:b/>
                <w:color w:val="000000"/>
              </w:rPr>
            </w:pPr>
            <w:r w:rsidRPr="00297AA2">
              <w:rPr>
                <w:b/>
                <w:color w:val="000000"/>
              </w:rPr>
              <w:t>Ед. изм.</w:t>
            </w:r>
          </w:p>
        </w:tc>
        <w:tc>
          <w:tcPr>
            <w:tcW w:w="5671" w:type="dxa"/>
            <w:gridSpan w:val="5"/>
          </w:tcPr>
          <w:p w:rsidR="002F7A3C" w:rsidRDefault="002F7A3C" w:rsidP="00FD080A">
            <w:pPr>
              <w:jc w:val="center"/>
              <w:rPr>
                <w:i/>
                <w:color w:val="000000"/>
                <w:sz w:val="20"/>
                <w:szCs w:val="20"/>
              </w:rPr>
            </w:pPr>
          </w:p>
          <w:p w:rsidR="002F7A3C" w:rsidRPr="00693E25" w:rsidRDefault="002F7A3C" w:rsidP="00FD080A">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2F7A3C" w:rsidRPr="00693E25" w:rsidRDefault="002F7A3C" w:rsidP="00FD080A">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2F7A3C" w:rsidRPr="00297AA2" w:rsidRDefault="002F7A3C" w:rsidP="00FD080A">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2F7A3C" w:rsidRPr="00297AA2" w:rsidTr="00FD080A">
        <w:trPr>
          <w:trHeight w:val="747"/>
        </w:trPr>
        <w:tc>
          <w:tcPr>
            <w:tcW w:w="426" w:type="dxa"/>
            <w:vMerge/>
            <w:vAlign w:val="center"/>
          </w:tcPr>
          <w:p w:rsidR="002F7A3C" w:rsidRPr="00297AA2" w:rsidRDefault="002F7A3C" w:rsidP="00FD080A">
            <w:pPr>
              <w:jc w:val="center"/>
              <w:rPr>
                <w:b/>
                <w:color w:val="000000"/>
              </w:rPr>
            </w:pPr>
          </w:p>
        </w:tc>
        <w:tc>
          <w:tcPr>
            <w:tcW w:w="5244" w:type="dxa"/>
            <w:vMerge/>
            <w:vAlign w:val="center"/>
          </w:tcPr>
          <w:p w:rsidR="002F7A3C" w:rsidRPr="00297AA2" w:rsidRDefault="002F7A3C" w:rsidP="00FD080A">
            <w:pPr>
              <w:jc w:val="center"/>
              <w:rPr>
                <w:b/>
                <w:color w:val="000000"/>
              </w:rPr>
            </w:pPr>
          </w:p>
        </w:tc>
        <w:tc>
          <w:tcPr>
            <w:tcW w:w="709" w:type="dxa"/>
            <w:vMerge/>
            <w:vAlign w:val="center"/>
          </w:tcPr>
          <w:p w:rsidR="002F7A3C" w:rsidRPr="00297AA2" w:rsidRDefault="002F7A3C" w:rsidP="00FD080A">
            <w:pPr>
              <w:jc w:val="center"/>
              <w:rPr>
                <w:b/>
                <w:color w:val="000000"/>
              </w:rPr>
            </w:pPr>
          </w:p>
        </w:tc>
        <w:tc>
          <w:tcPr>
            <w:tcW w:w="1985" w:type="dxa"/>
            <w:gridSpan w:val="2"/>
            <w:vAlign w:val="center"/>
          </w:tcPr>
          <w:p w:rsidR="002F7A3C" w:rsidRPr="00693E25" w:rsidRDefault="002F7A3C" w:rsidP="00FD080A">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2F7A3C" w:rsidRDefault="002F7A3C" w:rsidP="00FD080A">
            <w:pPr>
              <w:jc w:val="center"/>
              <w:rPr>
                <w:i/>
                <w:color w:val="000000"/>
                <w:sz w:val="20"/>
                <w:szCs w:val="20"/>
              </w:rPr>
            </w:pPr>
            <w:r w:rsidRPr="00693E25">
              <w:rPr>
                <w:i/>
                <w:color w:val="000000"/>
                <w:sz w:val="20"/>
                <w:szCs w:val="20"/>
              </w:rPr>
              <w:t xml:space="preserve">малое </w:t>
            </w:r>
          </w:p>
          <w:p w:rsidR="002F7A3C" w:rsidRPr="00693E25" w:rsidRDefault="002F7A3C" w:rsidP="00FD080A">
            <w:pPr>
              <w:jc w:val="center"/>
              <w:rPr>
                <w:i/>
                <w:color w:val="000000"/>
                <w:sz w:val="20"/>
                <w:szCs w:val="20"/>
              </w:rPr>
            </w:pPr>
            <w:r w:rsidRPr="00693E25">
              <w:rPr>
                <w:i/>
                <w:color w:val="000000"/>
                <w:sz w:val="20"/>
                <w:szCs w:val="20"/>
              </w:rPr>
              <w:t>предприятие</w:t>
            </w:r>
          </w:p>
        </w:tc>
        <w:tc>
          <w:tcPr>
            <w:tcW w:w="2269" w:type="dxa"/>
            <w:gridSpan w:val="2"/>
            <w:vAlign w:val="center"/>
          </w:tcPr>
          <w:p w:rsidR="002F7A3C" w:rsidRPr="00693E25" w:rsidRDefault="002F7A3C" w:rsidP="00FD080A">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2F7A3C" w:rsidRPr="00297AA2" w:rsidRDefault="002F7A3C" w:rsidP="00FD080A">
            <w:pPr>
              <w:jc w:val="center"/>
              <w:rPr>
                <w:b/>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1.</w:t>
            </w:r>
          </w:p>
        </w:tc>
        <w:tc>
          <w:tcPr>
            <w:tcW w:w="5244" w:type="dxa"/>
          </w:tcPr>
          <w:p w:rsidR="002F7A3C" w:rsidRPr="00297AA2" w:rsidRDefault="002F7A3C" w:rsidP="00FD080A">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25%</w:t>
            </w:r>
          </w:p>
          <w:p w:rsidR="002F7A3C" w:rsidRPr="0063043E" w:rsidRDefault="002F7A3C" w:rsidP="00FD080A">
            <w:pPr>
              <w:jc w:val="both"/>
              <w:rPr>
                <w:sz w:val="18"/>
                <w:szCs w:val="18"/>
              </w:rPr>
            </w:pPr>
          </w:p>
        </w:tc>
        <w:tc>
          <w:tcPr>
            <w:tcW w:w="2233" w:type="dxa"/>
            <w:vAlign w:val="center"/>
          </w:tcPr>
          <w:p w:rsidR="002F7A3C" w:rsidRPr="00297AA2" w:rsidRDefault="002F7A3C" w:rsidP="00FD080A">
            <w:pPr>
              <w:jc w:val="center"/>
              <w:rPr>
                <w:color w:val="000000"/>
              </w:rPr>
            </w:pPr>
          </w:p>
        </w:tc>
      </w:tr>
      <w:tr w:rsidR="002F7A3C" w:rsidRPr="00297AA2" w:rsidTr="00FD080A">
        <w:trPr>
          <w:trHeight w:val="841"/>
        </w:trPr>
        <w:tc>
          <w:tcPr>
            <w:tcW w:w="426" w:type="dxa"/>
            <w:vAlign w:val="center"/>
          </w:tcPr>
          <w:p w:rsidR="002F7A3C" w:rsidRPr="00297AA2" w:rsidRDefault="002F7A3C" w:rsidP="00FD080A">
            <w:pPr>
              <w:jc w:val="center"/>
              <w:rPr>
                <w:color w:val="000000"/>
              </w:rPr>
            </w:pPr>
            <w:r w:rsidRPr="00297AA2">
              <w:rPr>
                <w:color w:val="000000"/>
              </w:rPr>
              <w:t>2.</w:t>
            </w:r>
          </w:p>
        </w:tc>
        <w:tc>
          <w:tcPr>
            <w:tcW w:w="5244" w:type="dxa"/>
          </w:tcPr>
          <w:p w:rsidR="002F7A3C" w:rsidRPr="00297AA2" w:rsidRDefault="002F7A3C" w:rsidP="00FD080A">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49%</w:t>
            </w:r>
          </w:p>
          <w:p w:rsidR="002F7A3C" w:rsidRPr="00297AA2" w:rsidRDefault="002F7A3C" w:rsidP="00FD080A">
            <w:pPr>
              <w:widowControl/>
              <w:ind w:left="-108"/>
              <w:jc w:val="both"/>
              <w:rPr>
                <w:color w:val="000000"/>
              </w:rPr>
            </w:pPr>
          </w:p>
        </w:tc>
        <w:tc>
          <w:tcPr>
            <w:tcW w:w="2233" w:type="dxa"/>
            <w:vAlign w:val="center"/>
          </w:tcPr>
          <w:p w:rsidR="002F7A3C" w:rsidRPr="00297AA2" w:rsidRDefault="002F7A3C" w:rsidP="00FD080A">
            <w:pPr>
              <w:jc w:val="center"/>
              <w:rPr>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lastRenderedPageBreak/>
              <w:t>3.</w:t>
            </w:r>
          </w:p>
        </w:tc>
        <w:tc>
          <w:tcPr>
            <w:tcW w:w="5244" w:type="dxa"/>
          </w:tcPr>
          <w:p w:rsidR="002F7A3C" w:rsidRPr="00297AA2" w:rsidRDefault="002F7A3C" w:rsidP="00FD080A">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t>чел.</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100 чел.</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2F7A3C" w:rsidRPr="00297AA2" w:rsidRDefault="002F7A3C" w:rsidP="00FD080A">
            <w:pPr>
              <w:jc w:val="center"/>
              <w:rPr>
                <w:color w:val="000000"/>
              </w:rPr>
            </w:pPr>
          </w:p>
        </w:tc>
      </w:tr>
      <w:tr w:rsidR="002F7A3C" w:rsidRPr="00297AA2" w:rsidTr="00FD080A">
        <w:trPr>
          <w:trHeight w:val="495"/>
        </w:trPr>
        <w:tc>
          <w:tcPr>
            <w:tcW w:w="426" w:type="dxa"/>
            <w:vMerge w:val="restart"/>
            <w:vAlign w:val="center"/>
          </w:tcPr>
          <w:p w:rsidR="002F7A3C" w:rsidRPr="00297AA2" w:rsidRDefault="002F7A3C" w:rsidP="00FD080A">
            <w:pPr>
              <w:jc w:val="center"/>
              <w:rPr>
                <w:color w:val="000000"/>
              </w:rPr>
            </w:pPr>
            <w:r w:rsidRPr="00297AA2">
              <w:rPr>
                <w:color w:val="000000"/>
              </w:rPr>
              <w:t>4.</w:t>
            </w:r>
          </w:p>
          <w:p w:rsidR="002F7A3C" w:rsidRPr="00297AA2" w:rsidRDefault="002F7A3C" w:rsidP="00FD080A">
            <w:pPr>
              <w:jc w:val="center"/>
              <w:rPr>
                <w:color w:val="000000"/>
              </w:rPr>
            </w:pPr>
          </w:p>
        </w:tc>
        <w:tc>
          <w:tcPr>
            <w:tcW w:w="5244" w:type="dxa"/>
          </w:tcPr>
          <w:p w:rsidR="002F7A3C" w:rsidRPr="00297AA2" w:rsidRDefault="002F7A3C" w:rsidP="00FD080A">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rsidRPr="00297AA2">
              <w:t>млн. руб.</w:t>
            </w:r>
          </w:p>
          <w:p w:rsidR="002F7A3C" w:rsidRPr="00297AA2" w:rsidRDefault="002F7A3C" w:rsidP="00FD080A"/>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800 млн. руб.</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2 млрд. руб.</w:t>
            </w:r>
          </w:p>
        </w:tc>
        <w:tc>
          <w:tcPr>
            <w:tcW w:w="2233" w:type="dxa"/>
            <w:vAlign w:val="center"/>
          </w:tcPr>
          <w:p w:rsidR="002F7A3C" w:rsidRPr="00297AA2" w:rsidRDefault="002F7A3C" w:rsidP="00FD080A">
            <w:pPr>
              <w:jc w:val="center"/>
              <w:rPr>
                <w:color w:val="000000"/>
              </w:rPr>
            </w:pPr>
          </w:p>
        </w:tc>
      </w:tr>
      <w:tr w:rsidR="002F7A3C" w:rsidRPr="00297AA2" w:rsidTr="00FD080A">
        <w:trPr>
          <w:trHeight w:val="794"/>
        </w:trPr>
        <w:tc>
          <w:tcPr>
            <w:tcW w:w="426" w:type="dxa"/>
            <w:vMerge/>
            <w:vAlign w:val="center"/>
          </w:tcPr>
          <w:p w:rsidR="002F7A3C" w:rsidRPr="00297AA2" w:rsidRDefault="002F7A3C" w:rsidP="00FD080A">
            <w:pPr>
              <w:jc w:val="center"/>
              <w:rPr>
                <w:color w:val="000000"/>
              </w:rPr>
            </w:pPr>
          </w:p>
        </w:tc>
        <w:tc>
          <w:tcPr>
            <w:tcW w:w="5244" w:type="dxa"/>
          </w:tcPr>
          <w:p w:rsidR="002F7A3C" w:rsidRDefault="002F7A3C" w:rsidP="00FD080A">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2F7A3C" w:rsidRPr="00297AA2" w:rsidRDefault="002F7A3C" w:rsidP="00FD080A">
            <w:pPr>
              <w:jc w:val="both"/>
            </w:pPr>
          </w:p>
        </w:tc>
        <w:tc>
          <w:tcPr>
            <w:tcW w:w="709" w:type="dxa"/>
            <w:vAlign w:val="center"/>
          </w:tcPr>
          <w:p w:rsidR="002F7A3C" w:rsidRPr="00297AA2" w:rsidRDefault="002F7A3C" w:rsidP="00FD080A">
            <w:pPr>
              <w:widowControl/>
              <w:autoSpaceDE/>
              <w:autoSpaceDN/>
              <w:adjustRightInd/>
              <w:jc w:val="center"/>
            </w:pPr>
            <w:r>
              <w:t>тыс. руб.</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2F7A3C" w:rsidRPr="00693E25" w:rsidRDefault="002F7A3C" w:rsidP="00FD080A">
            <w:pPr>
              <w:jc w:val="center"/>
              <w:rPr>
                <w:i/>
                <w:sz w:val="20"/>
                <w:szCs w:val="20"/>
              </w:rPr>
            </w:pPr>
            <w:r w:rsidRPr="00693E25">
              <w:rPr>
                <w:i/>
                <w:sz w:val="20"/>
                <w:szCs w:val="20"/>
              </w:rPr>
              <w:t>Не установлено</w:t>
            </w:r>
          </w:p>
        </w:tc>
        <w:tc>
          <w:tcPr>
            <w:tcW w:w="2127" w:type="dxa"/>
            <w:vAlign w:val="center"/>
          </w:tcPr>
          <w:p w:rsidR="002F7A3C" w:rsidRPr="00693E25" w:rsidRDefault="002F7A3C" w:rsidP="00FD080A">
            <w:pPr>
              <w:jc w:val="center"/>
              <w:rPr>
                <w:i/>
                <w:sz w:val="20"/>
                <w:szCs w:val="20"/>
              </w:rPr>
            </w:pPr>
            <w:r w:rsidRPr="00693E25">
              <w:rPr>
                <w:i/>
                <w:sz w:val="20"/>
                <w:szCs w:val="20"/>
              </w:rPr>
              <w:t>Не установлено</w:t>
            </w:r>
          </w:p>
        </w:tc>
        <w:tc>
          <w:tcPr>
            <w:tcW w:w="2233" w:type="dxa"/>
            <w:vAlign w:val="center"/>
          </w:tcPr>
          <w:p w:rsidR="002F7A3C" w:rsidRPr="00297AA2" w:rsidRDefault="002F7A3C" w:rsidP="00FD080A">
            <w:pPr>
              <w:jc w:val="center"/>
            </w:pPr>
          </w:p>
        </w:tc>
      </w:tr>
    </w:tbl>
    <w:p w:rsidR="002F7A3C" w:rsidRPr="00297AA2" w:rsidRDefault="002F7A3C" w:rsidP="002F7A3C">
      <w:pPr>
        <w:jc w:val="both"/>
        <w:rPr>
          <w:color w:val="000000"/>
        </w:rPr>
      </w:pPr>
    </w:p>
    <w:p w:rsidR="002F7A3C" w:rsidRPr="00297AA2" w:rsidRDefault="002F7A3C" w:rsidP="00D9249A">
      <w:pPr>
        <w:pStyle w:val="af8"/>
        <w:numPr>
          <w:ilvl w:val="0"/>
          <w:numId w:val="58"/>
        </w:numPr>
        <w:ind w:left="0" w:firstLine="0"/>
        <w:jc w:val="both"/>
      </w:pPr>
      <w:r w:rsidRPr="00297AA2">
        <w:t>ИНН/КПП</w:t>
      </w:r>
      <w:r>
        <w:t>:</w:t>
      </w:r>
      <w:r w:rsidRPr="00297AA2">
        <w:t xml:space="preserve"> </w:t>
      </w:r>
    </w:p>
    <w:p w:rsidR="002F7A3C" w:rsidRPr="00297AA2" w:rsidRDefault="002F7A3C" w:rsidP="00D9249A">
      <w:pPr>
        <w:pStyle w:val="af8"/>
        <w:numPr>
          <w:ilvl w:val="0"/>
          <w:numId w:val="58"/>
        </w:numPr>
        <w:ind w:left="0" w:firstLine="0"/>
        <w:jc w:val="both"/>
      </w:pPr>
      <w:r w:rsidRPr="00297AA2">
        <w:t>ОГРН</w:t>
      </w:r>
      <w:r>
        <w:t xml:space="preserve">: </w:t>
      </w:r>
    </w:p>
    <w:p w:rsidR="002F7A3C" w:rsidRPr="00297AA2" w:rsidRDefault="002F7A3C" w:rsidP="00D9249A">
      <w:pPr>
        <w:pStyle w:val="af8"/>
        <w:numPr>
          <w:ilvl w:val="0"/>
          <w:numId w:val="58"/>
        </w:numPr>
        <w:ind w:left="0" w:firstLine="0"/>
        <w:jc w:val="both"/>
      </w:pPr>
      <w:r w:rsidRPr="00297AA2">
        <w:t>Место нахождения</w:t>
      </w:r>
      <w:r>
        <w:t>:</w:t>
      </w:r>
      <w:r w:rsidRPr="00297AA2">
        <w:t xml:space="preserve"> </w:t>
      </w:r>
    </w:p>
    <w:p w:rsidR="002F7A3C" w:rsidRPr="00297AA2" w:rsidRDefault="002F7A3C" w:rsidP="00D9249A">
      <w:pPr>
        <w:pStyle w:val="af8"/>
        <w:numPr>
          <w:ilvl w:val="0"/>
          <w:numId w:val="58"/>
        </w:numPr>
        <w:ind w:left="0" w:firstLine="0"/>
        <w:jc w:val="both"/>
      </w:pPr>
      <w:r w:rsidRPr="00297AA2">
        <w:t>Фактический адрес</w:t>
      </w:r>
      <w:r>
        <w:t>:</w:t>
      </w:r>
      <w:r w:rsidRPr="00297AA2">
        <w:t xml:space="preserve"> </w:t>
      </w:r>
    </w:p>
    <w:p w:rsidR="002F7A3C" w:rsidRPr="00297AA2" w:rsidRDefault="002F7A3C" w:rsidP="00D9249A">
      <w:pPr>
        <w:pStyle w:val="af8"/>
        <w:numPr>
          <w:ilvl w:val="0"/>
          <w:numId w:val="58"/>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2F7A3C" w:rsidRPr="00297AA2" w:rsidRDefault="002F7A3C" w:rsidP="00D9249A">
      <w:pPr>
        <w:pStyle w:val="af8"/>
        <w:numPr>
          <w:ilvl w:val="0"/>
          <w:numId w:val="58"/>
        </w:numPr>
        <w:ind w:left="0" w:firstLine="0"/>
        <w:jc w:val="both"/>
      </w:pPr>
      <w:r w:rsidRPr="00297AA2">
        <w:t>Контактное лицо</w:t>
      </w:r>
      <w:r>
        <w:t>:</w:t>
      </w:r>
    </w:p>
    <w:p w:rsidR="002F7A3C" w:rsidRPr="00297AA2" w:rsidRDefault="002F7A3C" w:rsidP="002F7A3C">
      <w:pPr>
        <w:jc w:val="both"/>
      </w:pPr>
      <w:r w:rsidRPr="00297AA2">
        <w:t>Контактный телефон, факс</w:t>
      </w:r>
      <w:r>
        <w:t>:</w:t>
      </w:r>
    </w:p>
    <w:p w:rsidR="002F7A3C" w:rsidRPr="00297AA2" w:rsidRDefault="002F7A3C" w:rsidP="002F7A3C">
      <w:pPr>
        <w:jc w:val="both"/>
        <w:rPr>
          <w:color w:val="000000"/>
        </w:rPr>
      </w:pPr>
    </w:p>
    <w:p w:rsidR="002F7A3C" w:rsidRPr="00297AA2" w:rsidRDefault="002F7A3C" w:rsidP="002F7A3C">
      <w:pPr>
        <w:jc w:val="both"/>
      </w:pPr>
      <w:r w:rsidRPr="00297AA2">
        <w:rPr>
          <w:b/>
          <w:color w:val="000000"/>
        </w:rPr>
        <w:t xml:space="preserve">Руководитель организации </w:t>
      </w:r>
      <w:r>
        <w:rPr>
          <w:b/>
          <w:color w:val="000000"/>
        </w:rPr>
        <w:t xml:space="preserve">               </w:t>
      </w:r>
      <w:r w:rsidRPr="00297AA2">
        <w:rPr>
          <w:color w:val="000000"/>
        </w:rPr>
        <w:t xml:space="preserve">____________________ /__________________/                                                </w:t>
      </w:r>
      <w:r>
        <w:rPr>
          <w:color w:val="000000"/>
        </w:rPr>
        <w:t xml:space="preserve"> </w:t>
      </w:r>
    </w:p>
    <w:p w:rsidR="002F7A3C" w:rsidRDefault="002F7A3C" w:rsidP="002F7A3C">
      <w:pPr>
        <w:tabs>
          <w:tab w:val="left" w:pos="3600"/>
          <w:tab w:val="left" w:pos="6657"/>
        </w:tabs>
      </w:pPr>
      <w:r w:rsidRPr="00297AA2">
        <w:rPr>
          <w:color w:val="000000"/>
        </w:rPr>
        <w:t>(индивидуальный предприниматель)</w:t>
      </w:r>
      <w:r>
        <w:tab/>
        <w:t xml:space="preserve">        Ф</w:t>
      </w:r>
      <w:r w:rsidRPr="00297AA2">
        <w:rPr>
          <w:color w:val="000000"/>
        </w:rPr>
        <w:t>ИО</w:t>
      </w:r>
    </w:p>
    <w:p w:rsidR="002F7A3C" w:rsidRDefault="002F7A3C" w:rsidP="002F7A3C"/>
    <w:p w:rsidR="002F7A3C" w:rsidRDefault="002F7A3C" w:rsidP="002F7A3C">
      <w:r w:rsidRPr="00297AA2">
        <w:t>М.П.</w:t>
      </w:r>
    </w:p>
    <w:p w:rsidR="002F7A3C" w:rsidRDefault="002F7A3C" w:rsidP="002F7A3C">
      <w:pPr>
        <w:widowControl/>
        <w:autoSpaceDE/>
        <w:autoSpaceDN/>
        <w:adjustRightInd/>
      </w:pPr>
    </w:p>
    <w:p w:rsidR="002F7A3C" w:rsidRDefault="002F7A3C" w:rsidP="002F7A3C">
      <w:pPr>
        <w:widowControl/>
        <w:autoSpaceDE/>
        <w:autoSpaceDN/>
        <w:adjustRightInd/>
      </w:pPr>
    </w:p>
    <w:p w:rsidR="002F7A3C" w:rsidRPr="00297AA2" w:rsidRDefault="002F7A3C" w:rsidP="002F7A3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7A3C" w:rsidRDefault="002F7A3C" w:rsidP="002F7A3C">
      <w:pPr>
        <w:widowControl/>
        <w:autoSpaceDE/>
        <w:autoSpaceDN/>
        <w:adjustRightInd/>
        <w:rPr>
          <w:ins w:id="366" w:author="Ахметов Руслан Шамильевич" w:date="2015-07-29T12:44:00Z"/>
        </w:rPr>
        <w:sectPr w:rsidR="002F7A3C" w:rsidSect="00FD080A">
          <w:pgSz w:w="16838" w:h="11906" w:orient="landscape"/>
          <w:pgMar w:top="1701" w:right="1134" w:bottom="709" w:left="1134" w:header="709" w:footer="709" w:gutter="0"/>
          <w:cols w:space="708"/>
          <w:docGrid w:linePitch="360"/>
        </w:sectPr>
      </w:pPr>
    </w:p>
    <w:p w:rsidR="002F7A3C" w:rsidRPr="009C2AAD" w:rsidRDefault="002F7A3C" w:rsidP="002F7A3C">
      <w:pPr>
        <w:pageBreakBefore/>
        <w:suppressAutoHyphens/>
        <w:autoSpaceDE/>
        <w:autoSpaceDN/>
        <w:adjustRightInd/>
        <w:spacing w:after="120"/>
        <w:outlineLvl w:val="2"/>
        <w:rPr>
          <w:b/>
          <w:snapToGrid w:val="0"/>
        </w:rPr>
      </w:pPr>
      <w:r w:rsidRPr="009C2AAD">
        <w:rPr>
          <w:b/>
          <w:snapToGrid w:val="0"/>
        </w:rPr>
        <w:lastRenderedPageBreak/>
        <w:t>10.1</w:t>
      </w:r>
      <w:r>
        <w:rPr>
          <w:b/>
          <w:snapToGrid w:val="0"/>
        </w:rPr>
        <w:t>6</w:t>
      </w:r>
      <w:r w:rsidRPr="009C2AAD">
        <w:rPr>
          <w:b/>
          <w:snapToGrid w:val="0"/>
        </w:rPr>
        <w:t>.2 Инструкции по заполнению</w:t>
      </w:r>
    </w:p>
    <w:p w:rsidR="002F7A3C" w:rsidRPr="009C2AAD" w:rsidRDefault="002F7A3C" w:rsidP="002F7A3C">
      <w:pPr>
        <w:autoSpaceDE/>
        <w:autoSpaceDN/>
        <w:adjustRightInd/>
        <w:jc w:val="both"/>
        <w:rPr>
          <w:snapToGrid w:val="0"/>
        </w:rPr>
      </w:pPr>
      <w:r w:rsidRPr="009C2AAD">
        <w:rPr>
          <w:snapToGrid w:val="0"/>
        </w:rPr>
        <w:t>10.1</w:t>
      </w:r>
      <w:r>
        <w:rPr>
          <w:snapToGrid w:val="0"/>
        </w:rPr>
        <w:t>6</w:t>
      </w:r>
      <w:r w:rsidRPr="009C2AAD">
        <w:rPr>
          <w:snapToGrid w:val="0"/>
        </w:rPr>
        <w:t>.2.1 Данная форма заполняется и подается Потенциальным участником закупки, который является субъектом малого или среднего предпринимательства.</w:t>
      </w:r>
    </w:p>
    <w:p w:rsidR="002F7A3C" w:rsidRPr="009C2AAD" w:rsidRDefault="002F7A3C" w:rsidP="002F7A3C">
      <w:pPr>
        <w:autoSpaceDE/>
        <w:autoSpaceDN/>
        <w:adjustRightInd/>
        <w:jc w:val="both"/>
        <w:rPr>
          <w:snapToGrid w:val="0"/>
        </w:rPr>
      </w:pPr>
      <w:r w:rsidRPr="009C2AAD">
        <w:rPr>
          <w:snapToGrid w:val="0"/>
        </w:rPr>
        <w:t>10.1</w:t>
      </w:r>
      <w:r>
        <w:rPr>
          <w:snapToGrid w:val="0"/>
        </w:rPr>
        <w:t>6</w:t>
      </w:r>
      <w:r w:rsidRPr="009C2AAD">
        <w:rPr>
          <w:snapToGrid w:val="0"/>
        </w:rPr>
        <w:t>.2.2 Потенциальный участник указывает дату и номер предложения в соответствии с письмом о подаче оферты.</w:t>
      </w:r>
    </w:p>
    <w:p w:rsidR="002F7A3C" w:rsidRPr="00693E25" w:rsidRDefault="002F7A3C" w:rsidP="002F7A3C">
      <w:pPr>
        <w:autoSpaceDE/>
        <w:autoSpaceDN/>
        <w:adjustRightInd/>
        <w:jc w:val="both"/>
        <w:rPr>
          <w:snapToGrid w:val="0"/>
        </w:rPr>
      </w:pPr>
      <w:r w:rsidRPr="009C2AAD">
        <w:rPr>
          <w:snapToGrid w:val="0"/>
        </w:rPr>
        <w:t>10.1</w:t>
      </w:r>
      <w:r>
        <w:rPr>
          <w:snapToGrid w:val="0"/>
        </w:rPr>
        <w:t>6</w:t>
      </w:r>
      <w:r w:rsidRPr="009C2AAD">
        <w:rPr>
          <w:snapToGrid w:val="0"/>
        </w:rPr>
        <w:t xml:space="preserve">.2.3 Потенциальный участник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Потенциального участника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2F7A3C" w:rsidRPr="00475CFF" w:rsidRDefault="002F7A3C" w:rsidP="002F7A3C">
      <w:pPr>
        <w:widowControl/>
        <w:jc w:val="both"/>
        <w:rPr>
          <w:rFonts w:eastAsiaTheme="minorHAnsi"/>
          <w:lang w:eastAsia="en-US"/>
        </w:rPr>
      </w:pPr>
      <w:proofErr w:type="gramStart"/>
      <w:r w:rsidRPr="00693E25">
        <w:rPr>
          <w:snapToGrid w:val="0"/>
        </w:rPr>
        <w:t>10</w:t>
      </w:r>
      <w:r>
        <w:rPr>
          <w:snapToGrid w:val="0"/>
        </w:rPr>
        <w:t xml:space="preserve">.16.2.3.1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6</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r>
        <w:rPr>
          <w:rFonts w:eastAsiaTheme="minorHAnsi"/>
          <w:lang w:eastAsia="en-US"/>
        </w:rPr>
        <w:t xml:space="preserve">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r>
        <w:rPr>
          <w:rFonts w:eastAsiaTheme="minorHAnsi"/>
          <w:lang w:eastAsia="en-US"/>
        </w:rPr>
        <w:t xml:space="preserve">законом </w:t>
      </w:r>
      <w:r w:rsidRPr="00475CFF">
        <w:rPr>
          <w:rFonts w:eastAsiaTheme="minorHAnsi"/>
          <w:lang w:eastAsia="en-US"/>
        </w:rPr>
        <w:t>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Pr>
          <w:rFonts w:eastAsiaTheme="minorHAnsi"/>
          <w:lang w:eastAsia="en-US"/>
        </w:rPr>
        <w:t xml:space="preserve"> порядке</w:t>
      </w:r>
      <w:r w:rsidRPr="00475CFF">
        <w:rPr>
          <w:rFonts w:eastAsiaTheme="minorHAnsi"/>
          <w:lang w:eastAsia="en-US"/>
        </w:rPr>
        <w:t>, установленном Правительством Российской Федерации, при условии соответствия одному из следующих критериев:</w:t>
      </w:r>
    </w:p>
    <w:p w:rsidR="002F7A3C" w:rsidRPr="00475CFF" w:rsidRDefault="002F7A3C" w:rsidP="002F7A3C">
      <w:pPr>
        <w:widowControl/>
        <w:ind w:firstLine="540"/>
        <w:jc w:val="both"/>
        <w:rPr>
          <w:rFonts w:eastAsiaTheme="minorHAnsi"/>
          <w:lang w:eastAsia="en-US"/>
        </w:rPr>
      </w:pPr>
      <w:proofErr w:type="gramStart"/>
      <w:r w:rsidRPr="00475CFF">
        <w:rPr>
          <w:rFonts w:eastAsiaTheme="minorHAnsi"/>
          <w:lang w:eastAsia="en-US"/>
        </w:rPr>
        <w:t xml:space="preserve">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w:t>
      </w:r>
      <w:r w:rsidRPr="00475CFF">
        <w:rPr>
          <w:rFonts w:eastAsiaTheme="minorHAnsi"/>
          <w:lang w:eastAsia="en-US"/>
        </w:rPr>
        <w:lastRenderedPageBreak/>
        <w:t>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2F7A3C" w:rsidRPr="00693E25" w:rsidRDefault="002F7A3C" w:rsidP="002F7A3C">
      <w:pPr>
        <w:widowControl/>
        <w:ind w:firstLine="540"/>
        <w:jc w:val="both"/>
        <w:rPr>
          <w:rFonts w:eastAsiaTheme="minorHAnsi"/>
          <w:lang w:eastAsia="en-US"/>
        </w:rPr>
      </w:pPr>
      <w:proofErr w:type="gramStart"/>
      <w:r w:rsidRPr="00475CFF">
        <w:rPr>
          <w:rFonts w:eastAsiaTheme="minorHAnsi"/>
          <w:lang w:eastAsia="en-US"/>
        </w:rPr>
        <w:t>б) юридические лица являются государственными корпорациями, учрежденными в соответствии с Федеральным</w:t>
      </w:r>
      <w:r>
        <w:rPr>
          <w:rFonts w:eastAsiaTheme="minorHAnsi"/>
          <w:lang w:eastAsia="en-US"/>
        </w:rPr>
        <w:t xml:space="preserve"> законом </w:t>
      </w:r>
      <w:r w:rsidRPr="00475CFF">
        <w:rPr>
          <w:rFonts w:eastAsiaTheme="minorHAnsi"/>
          <w:lang w:eastAsia="en-US"/>
        </w:rPr>
        <w:t xml:space="preserve">от 12 января 1996 года N 7-ФЗ </w:t>
      </w:r>
      <w:r w:rsidRPr="00693E25">
        <w:rPr>
          <w:rFonts w:eastAsiaTheme="minorHAnsi"/>
          <w:lang w:eastAsia="en-US"/>
        </w:rPr>
        <w:t>"О некоммерческих организациях").</w:t>
      </w:r>
      <w:proofErr w:type="gramEnd"/>
    </w:p>
    <w:p w:rsidR="002F7A3C" w:rsidRPr="00693E25" w:rsidRDefault="002F7A3C" w:rsidP="002F7A3C">
      <w:pPr>
        <w:widowControl/>
        <w:jc w:val="both"/>
        <w:rPr>
          <w:rFonts w:eastAsiaTheme="minorHAnsi"/>
          <w:lang w:eastAsia="en-US"/>
        </w:rPr>
      </w:pPr>
      <w:r w:rsidRPr="00693E25">
        <w:rPr>
          <w:rFonts w:eastAsiaTheme="minorHAnsi"/>
          <w:lang w:eastAsia="en-US"/>
        </w:rPr>
        <w:t>В случае если Потенциальный участник (юридическое лицо) подпадает под установленное ограничение, он указывает о данном факте в п. 2 таблицы;</w:t>
      </w:r>
    </w:p>
    <w:p w:rsidR="002F7A3C" w:rsidRPr="00B50FB0" w:rsidRDefault="002F7A3C" w:rsidP="002F7A3C">
      <w:pPr>
        <w:widowControl/>
        <w:jc w:val="both"/>
        <w:rPr>
          <w:rFonts w:eastAsiaTheme="minorHAnsi"/>
          <w:lang w:eastAsia="en-US"/>
        </w:rPr>
      </w:pPr>
      <w:r>
        <w:t xml:space="preserve">10.16.2.4. </w:t>
      </w:r>
      <w:r w:rsidRPr="00475CFF">
        <w:t>В третьем пункте устанавливается средняя численность работников Потенциального участника за предшествующий календарный год</w:t>
      </w:r>
      <w:r w:rsidRPr="00693E25">
        <w:t>;</w:t>
      </w:r>
    </w:p>
    <w:p w:rsidR="002F7A3C" w:rsidRPr="00B50FB0" w:rsidRDefault="002F7A3C" w:rsidP="002F7A3C">
      <w:pPr>
        <w:widowControl/>
        <w:jc w:val="both"/>
        <w:rPr>
          <w:rFonts w:eastAsiaTheme="minorHAnsi"/>
          <w:lang w:eastAsia="en-US"/>
        </w:rPr>
      </w:pPr>
      <w:r>
        <w:t xml:space="preserve">10.16.2.5. </w:t>
      </w:r>
      <w:r w:rsidRPr="00475CFF">
        <w:t>В четвертом пункте таблицы устанавливается</w:t>
      </w:r>
      <w:r w:rsidRPr="00693E25">
        <w:t>:</w:t>
      </w:r>
    </w:p>
    <w:p w:rsidR="002F7A3C" w:rsidRPr="00693E25" w:rsidRDefault="002F7A3C" w:rsidP="00D9249A">
      <w:pPr>
        <w:pStyle w:val="af8"/>
        <w:widowControl/>
        <w:numPr>
          <w:ilvl w:val="0"/>
          <w:numId w:val="59"/>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2F7A3C" w:rsidRPr="00475CFF" w:rsidRDefault="002F7A3C" w:rsidP="00D9249A">
      <w:pPr>
        <w:pStyle w:val="af8"/>
        <w:widowControl/>
        <w:numPr>
          <w:ilvl w:val="0"/>
          <w:numId w:val="59"/>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2F7A3C" w:rsidRPr="00475CFF" w:rsidRDefault="002F7A3C" w:rsidP="002F7A3C">
      <w:pPr>
        <w:autoSpaceDE/>
        <w:autoSpaceDN/>
        <w:adjustRightInd/>
        <w:jc w:val="both"/>
        <w:rPr>
          <w:snapToGrid w:val="0"/>
        </w:rPr>
      </w:pPr>
      <w:r w:rsidRPr="00475CFF">
        <w:rPr>
          <w:snapToGrid w:val="0"/>
        </w:rPr>
        <w:t>10.1</w:t>
      </w:r>
      <w:r>
        <w:rPr>
          <w:snapToGrid w:val="0"/>
        </w:rPr>
        <w:t>6</w:t>
      </w:r>
      <w:r w:rsidRPr="00475CFF">
        <w:rPr>
          <w:snapToGrid w:val="0"/>
        </w:rPr>
        <w:t>.2.</w:t>
      </w:r>
      <w:r>
        <w:rPr>
          <w:snapToGrid w:val="0"/>
        </w:rPr>
        <w:t>6</w:t>
      </w:r>
      <w:r w:rsidRPr="00475CFF">
        <w:rPr>
          <w:snapToGrid w:val="0"/>
        </w:rPr>
        <w:t xml:space="preserve">. Потенциальный участник,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6</w:t>
      </w:r>
      <w:r w:rsidRPr="00475CFF">
        <w:rPr>
          <w:rFonts w:eastAsiaTheme="minorHAnsi"/>
          <w:lang w:eastAsia="en-US"/>
        </w:rPr>
        <w:t>.2.</w:t>
      </w:r>
      <w:r>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2F7A3C" w:rsidRDefault="002F7A3C" w:rsidP="002F7A3C">
      <w:pPr>
        <w:widowControl/>
        <w:autoSpaceDE/>
        <w:autoSpaceDN/>
        <w:adjustRightInd/>
        <w:rPr>
          <w:snapToGrid w:val="0"/>
        </w:rPr>
        <w:sectPr w:rsidR="002F7A3C" w:rsidSect="00FD080A">
          <w:pgSz w:w="16838" w:h="11906" w:orient="landscape"/>
          <w:pgMar w:top="1701" w:right="1134" w:bottom="709" w:left="1134" w:header="709" w:footer="709" w:gutter="0"/>
          <w:cols w:space="708"/>
          <w:docGrid w:linePitch="360"/>
        </w:sectPr>
      </w:pPr>
      <w:r w:rsidRPr="00475CFF">
        <w:rPr>
          <w:snapToGrid w:val="0"/>
        </w:rPr>
        <w:t>10.1</w:t>
      </w:r>
      <w:r>
        <w:rPr>
          <w:snapToGrid w:val="0"/>
        </w:rPr>
        <w:t>6</w:t>
      </w:r>
      <w:r w:rsidRPr="00475CFF">
        <w:rPr>
          <w:snapToGrid w:val="0"/>
        </w:rPr>
        <w:t>.2.</w:t>
      </w:r>
      <w:r>
        <w:rPr>
          <w:snapToGrid w:val="0"/>
        </w:rPr>
        <w:t>8</w:t>
      </w:r>
      <w:proofErr w:type="gramStart"/>
      <w:r w:rsidRPr="00475CFF">
        <w:rPr>
          <w:snapToGrid w:val="0"/>
        </w:rPr>
        <w:t xml:space="preserve"> Н</w:t>
      </w:r>
      <w:proofErr w:type="gramEnd"/>
      <w:r w:rsidRPr="00475CFF">
        <w:rPr>
          <w:snapToGrid w:val="0"/>
        </w:rPr>
        <w:t xml:space="preserve">е заполнение отдельных ячеек </w:t>
      </w:r>
      <w:r>
        <w:rPr>
          <w:snapToGrid w:val="0"/>
        </w:rPr>
        <w:t>и строк не допускается</w:t>
      </w:r>
    </w:p>
    <w:p w:rsidR="002F7A3C" w:rsidRPr="00297AA2" w:rsidRDefault="002F7A3C" w:rsidP="002F7A3C">
      <w:pPr>
        <w:spacing w:before="120" w:after="60"/>
        <w:contextualSpacing/>
        <w:jc w:val="both"/>
        <w:outlineLvl w:val="0"/>
        <w:rPr>
          <w:b/>
          <w:lang w:eastAsia="en-US"/>
        </w:rPr>
      </w:pPr>
      <w:bookmarkStart w:id="367" w:name="_Toc422244284"/>
      <w:r w:rsidRPr="00297AA2">
        <w:rPr>
          <w:b/>
          <w:lang w:eastAsia="en-US"/>
        </w:rPr>
        <w:lastRenderedPageBreak/>
        <w:t>10.1</w:t>
      </w:r>
      <w:r>
        <w:rPr>
          <w:b/>
          <w:lang w:eastAsia="en-US"/>
        </w:rPr>
        <w:t>7</w:t>
      </w:r>
      <w:r w:rsidRPr="00297AA2">
        <w:rPr>
          <w:b/>
          <w:lang w:eastAsia="en-US"/>
        </w:rPr>
        <w:t xml:space="preserve">  Декларация о соответствии</w:t>
      </w:r>
      <w:r>
        <w:rPr>
          <w:b/>
          <w:lang w:eastAsia="en-US"/>
        </w:rPr>
        <w:t>/несоответствии</w:t>
      </w:r>
      <w:r w:rsidRPr="00297AA2">
        <w:rPr>
          <w:b/>
          <w:lang w:eastAsia="en-US"/>
        </w:rPr>
        <w:t xml:space="preserve">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w:t>
      </w:r>
      <w:r>
        <w:rPr>
          <w:b/>
          <w:lang w:eastAsia="en-US"/>
        </w:rPr>
        <w:t>/</w:t>
      </w:r>
      <w:r w:rsidRPr="00297AA2">
        <w:rPr>
          <w:b/>
          <w:lang w:eastAsia="en-US"/>
        </w:rPr>
        <w:t>среднего предпринимательства (форма 1</w:t>
      </w:r>
      <w:r>
        <w:rPr>
          <w:b/>
          <w:lang w:eastAsia="en-US"/>
        </w:rPr>
        <w:t>5</w:t>
      </w:r>
      <w:r w:rsidRPr="00297AA2">
        <w:rPr>
          <w:b/>
          <w:lang w:eastAsia="en-US"/>
        </w:rPr>
        <w:t>)</w:t>
      </w:r>
      <w:bookmarkEnd w:id="367"/>
    </w:p>
    <w:p w:rsidR="002F7A3C" w:rsidRPr="00297AA2" w:rsidRDefault="002F7A3C" w:rsidP="002F7A3C">
      <w:pPr>
        <w:tabs>
          <w:tab w:val="num" w:pos="360"/>
        </w:tabs>
        <w:contextualSpacing/>
        <w:jc w:val="both"/>
        <w:rPr>
          <w:lang w:eastAsia="en-US"/>
        </w:rPr>
      </w:pPr>
      <w:r w:rsidRPr="00297AA2">
        <w:rPr>
          <w:lang w:eastAsia="en-US"/>
        </w:rPr>
        <w:t>10.1</w:t>
      </w:r>
      <w:r>
        <w:rPr>
          <w:lang w:eastAsia="en-US"/>
        </w:rPr>
        <w:t>7</w:t>
      </w:r>
      <w:r w:rsidRPr="00297AA2">
        <w:rPr>
          <w:lang w:eastAsia="en-US"/>
        </w:rPr>
        <w:t>.1 Форма Декларации о соответствии</w:t>
      </w:r>
      <w:r w:rsidRPr="00503045">
        <w:rPr>
          <w:lang w:eastAsia="en-US"/>
        </w:rPr>
        <w:t>/несоответствии</w:t>
      </w:r>
      <w:r w:rsidRPr="00297AA2">
        <w:rPr>
          <w:lang w:eastAsia="en-US"/>
        </w:rPr>
        <w:t xml:space="preserve">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2F7A3C" w:rsidRPr="00297AA2" w:rsidRDefault="002F7A3C" w:rsidP="002F7A3C">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7A3C" w:rsidRPr="00297AA2" w:rsidRDefault="002F7A3C" w:rsidP="002F7A3C">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F7A3C" w:rsidRPr="00297AA2" w:rsidRDefault="002F7A3C" w:rsidP="002F7A3C">
      <w:pPr>
        <w:jc w:val="center"/>
        <w:rPr>
          <w:b/>
          <w:color w:val="000000"/>
        </w:rPr>
      </w:pPr>
      <w:r w:rsidRPr="00297AA2">
        <w:rPr>
          <w:b/>
          <w:color w:val="000000"/>
        </w:rPr>
        <w:t>ДЕКЛАРАЦИЯ</w:t>
      </w:r>
    </w:p>
    <w:p w:rsidR="002F7A3C" w:rsidRDefault="002F7A3C" w:rsidP="002F7A3C">
      <w:pPr>
        <w:jc w:val="center"/>
        <w:rPr>
          <w:color w:val="000000"/>
        </w:rPr>
      </w:pPr>
      <w:r w:rsidRPr="00297AA2">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F7A3C" w:rsidRDefault="002F7A3C" w:rsidP="002F7A3C">
      <w:pPr>
        <w:jc w:val="center"/>
        <w:rPr>
          <w:color w:val="000000"/>
        </w:rPr>
      </w:pPr>
    </w:p>
    <w:p w:rsidR="002F7A3C" w:rsidRDefault="002F7A3C" w:rsidP="002F7A3C">
      <w:pPr>
        <w:jc w:val="both"/>
        <w:rPr>
          <w:color w:val="000000"/>
        </w:rPr>
      </w:pPr>
      <w:r w:rsidRPr="0021495E">
        <w:rPr>
          <w:i/>
          <w:color w:val="548DD4" w:themeColor="text2" w:themeTint="99"/>
        </w:rPr>
        <w:t>(В случае если субподрядчик</w:t>
      </w:r>
      <w:r>
        <w:rPr>
          <w:i/>
          <w:color w:val="548DD4" w:themeColor="text2" w:themeTint="99"/>
        </w:rPr>
        <w:t xml:space="preserve"> (соисполнитель)</w:t>
      </w:r>
      <w:r w:rsidRPr="0021495E">
        <w:rPr>
          <w:i/>
          <w:color w:val="548DD4" w:themeColor="text2" w:themeTint="99"/>
        </w:rPr>
        <w:t xml:space="preserve"> относится к субъекту малого или среднего предпринимательства)</w:t>
      </w:r>
      <w:r>
        <w:rPr>
          <w:color w:val="000000"/>
        </w:rPr>
        <w:t xml:space="preserve"> </w:t>
      </w:r>
    </w:p>
    <w:p w:rsidR="002F7A3C" w:rsidRDefault="002F7A3C" w:rsidP="002F7A3C">
      <w:pPr>
        <w:jc w:val="both"/>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относится</w:t>
      </w:r>
      <w:r w:rsidRPr="00503045">
        <w:rPr>
          <w:color w:val="548DD4" w:themeColor="text2" w:themeTint="99"/>
        </w:rPr>
        <w:t xml:space="preserve"> </w:t>
      </w:r>
      <w:r w:rsidRPr="008053B4">
        <w:t xml:space="preserve">к субъекту </w:t>
      </w:r>
      <w:r w:rsidRPr="008053B4">
        <w:rPr>
          <w:color w:val="4F81BD" w:themeColor="accent1"/>
        </w:rPr>
        <w:t>[малого] [среднего]</w:t>
      </w:r>
      <w:r w:rsidRPr="000F6B5F">
        <w:rPr>
          <w:color w:val="4F81BD" w:themeColor="accent1"/>
        </w:rPr>
        <w:t xml:space="preserve"> </w:t>
      </w:r>
      <w:r w:rsidRPr="006A78F2">
        <w:rPr>
          <w:color w:val="548DD4" w:themeColor="text2" w:themeTint="99"/>
        </w:rPr>
        <w:t>(</w:t>
      </w:r>
      <w:r w:rsidRPr="006A78F2">
        <w:rPr>
          <w:i/>
          <w:color w:val="548DD4" w:themeColor="text2" w:themeTint="99"/>
        </w:rPr>
        <w:t>необходимо выбрать категорию</w:t>
      </w:r>
      <w:r w:rsidRPr="006A78F2">
        <w:rPr>
          <w:color w:val="548DD4" w:themeColor="text2" w:themeTint="99"/>
        </w:rPr>
        <w:t>)</w:t>
      </w:r>
      <w:r w:rsidRPr="008053B4">
        <w:rPr>
          <w:color w:val="4F81BD" w:themeColor="accent1"/>
        </w:rPr>
        <w:t xml:space="preserve"> </w:t>
      </w:r>
      <w:r w:rsidRPr="008053B4">
        <w:t>предпринимательства с соблюдением следующих условий:</w:t>
      </w:r>
      <w:proofErr w:type="gramEnd"/>
    </w:p>
    <w:p w:rsidR="002F7A3C" w:rsidRDefault="002F7A3C" w:rsidP="002F7A3C">
      <w:pPr>
        <w:jc w:val="both"/>
        <w:rPr>
          <w:color w:val="000000"/>
        </w:rPr>
      </w:pPr>
      <w:r>
        <w:t xml:space="preserve"> </w:t>
      </w:r>
      <w:r w:rsidRPr="0021495E">
        <w:rPr>
          <w:i/>
          <w:color w:val="548DD4" w:themeColor="text2" w:themeTint="99"/>
        </w:rPr>
        <w:t>(В случае если субподрядчик</w:t>
      </w:r>
      <w:r>
        <w:rPr>
          <w:i/>
          <w:color w:val="548DD4" w:themeColor="text2" w:themeTint="99"/>
        </w:rPr>
        <w:t xml:space="preserve"> (соисполнитель) не </w:t>
      </w:r>
      <w:r w:rsidRPr="0021495E">
        <w:rPr>
          <w:i/>
          <w:color w:val="548DD4" w:themeColor="text2" w:themeTint="99"/>
        </w:rPr>
        <w:t>относится к субъекту малого или среднего предпринимательства)</w:t>
      </w:r>
      <w:r>
        <w:rPr>
          <w:color w:val="000000"/>
        </w:rPr>
        <w:t xml:space="preserve"> </w:t>
      </w:r>
    </w:p>
    <w:p w:rsidR="002F7A3C" w:rsidRPr="00297AA2" w:rsidRDefault="002F7A3C" w:rsidP="002F7A3C">
      <w:pPr>
        <w:jc w:val="both"/>
        <w:rPr>
          <w:color w:val="000000"/>
        </w:rPr>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не относится</w:t>
      </w:r>
      <w:r w:rsidRPr="008053B4">
        <w:t xml:space="preserve"> к субъекту </w:t>
      </w:r>
      <w:r w:rsidRPr="0021495E">
        <w:t>малого</w:t>
      </w:r>
      <w:r>
        <w:t xml:space="preserve"> и</w:t>
      </w:r>
      <w:r w:rsidRPr="0021495E">
        <w:t xml:space="preserve"> </w:t>
      </w:r>
      <w:r>
        <w:t>с</w:t>
      </w:r>
      <w:r w:rsidRPr="0021495E">
        <w:t>реднего</w:t>
      </w:r>
      <w:r w:rsidRPr="008053B4">
        <w:rPr>
          <w:color w:val="4F81BD" w:themeColor="accent1"/>
        </w:rPr>
        <w:t xml:space="preserve"> </w:t>
      </w:r>
      <w:r w:rsidRPr="008053B4">
        <w:t>предпринимательства</w:t>
      </w:r>
      <w:r w:rsidRPr="006A78F2">
        <w:t>.</w:t>
      </w:r>
      <w:proofErr w:type="gramEnd"/>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2F7A3C" w:rsidRPr="00297AA2" w:rsidTr="00FD080A">
        <w:trPr>
          <w:trHeight w:val="747"/>
        </w:trPr>
        <w:tc>
          <w:tcPr>
            <w:tcW w:w="426" w:type="dxa"/>
            <w:vMerge w:val="restart"/>
            <w:vAlign w:val="center"/>
          </w:tcPr>
          <w:p w:rsidR="002F7A3C" w:rsidRPr="00297AA2" w:rsidRDefault="002F7A3C" w:rsidP="00FD080A">
            <w:pPr>
              <w:jc w:val="center"/>
              <w:rPr>
                <w:b/>
                <w:color w:val="000000"/>
              </w:rPr>
            </w:pPr>
            <w:r w:rsidRPr="00297AA2">
              <w:rPr>
                <w:b/>
                <w:color w:val="000000"/>
              </w:rPr>
              <w:t>№</w:t>
            </w:r>
          </w:p>
          <w:p w:rsidR="002F7A3C" w:rsidRPr="00297AA2" w:rsidRDefault="002F7A3C" w:rsidP="00FD080A">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2F7A3C" w:rsidRPr="00297AA2" w:rsidRDefault="002F7A3C" w:rsidP="00FD080A">
            <w:pPr>
              <w:jc w:val="center"/>
              <w:rPr>
                <w:b/>
                <w:color w:val="000000"/>
              </w:rPr>
            </w:pPr>
            <w:r w:rsidRPr="00297AA2">
              <w:rPr>
                <w:b/>
                <w:color w:val="000000"/>
              </w:rPr>
              <w:t>Наименование условия</w:t>
            </w:r>
          </w:p>
        </w:tc>
        <w:tc>
          <w:tcPr>
            <w:tcW w:w="709" w:type="dxa"/>
            <w:vMerge w:val="restart"/>
            <w:vAlign w:val="center"/>
          </w:tcPr>
          <w:p w:rsidR="002F7A3C" w:rsidRPr="00297AA2" w:rsidRDefault="002F7A3C" w:rsidP="00FD080A">
            <w:pPr>
              <w:jc w:val="center"/>
              <w:rPr>
                <w:b/>
                <w:color w:val="000000"/>
              </w:rPr>
            </w:pPr>
            <w:r w:rsidRPr="00297AA2">
              <w:rPr>
                <w:b/>
                <w:color w:val="000000"/>
              </w:rPr>
              <w:t>Ед. изм.</w:t>
            </w:r>
          </w:p>
        </w:tc>
        <w:tc>
          <w:tcPr>
            <w:tcW w:w="5671" w:type="dxa"/>
            <w:gridSpan w:val="5"/>
          </w:tcPr>
          <w:p w:rsidR="002F7A3C" w:rsidRDefault="002F7A3C" w:rsidP="00FD080A">
            <w:pPr>
              <w:jc w:val="center"/>
              <w:rPr>
                <w:i/>
                <w:color w:val="000000"/>
                <w:sz w:val="20"/>
                <w:szCs w:val="20"/>
              </w:rPr>
            </w:pPr>
          </w:p>
          <w:p w:rsidR="002F7A3C" w:rsidRPr="00693E25" w:rsidRDefault="002F7A3C" w:rsidP="00FD080A">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2F7A3C" w:rsidRPr="00693E25" w:rsidRDefault="002F7A3C" w:rsidP="00FD080A">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2F7A3C" w:rsidRPr="00297AA2" w:rsidRDefault="002F7A3C" w:rsidP="00FD080A">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2F7A3C" w:rsidRPr="00297AA2" w:rsidTr="00FD080A">
        <w:trPr>
          <w:trHeight w:val="747"/>
        </w:trPr>
        <w:tc>
          <w:tcPr>
            <w:tcW w:w="426" w:type="dxa"/>
            <w:vMerge/>
            <w:vAlign w:val="center"/>
          </w:tcPr>
          <w:p w:rsidR="002F7A3C" w:rsidRPr="00297AA2" w:rsidRDefault="002F7A3C" w:rsidP="00FD080A">
            <w:pPr>
              <w:jc w:val="center"/>
              <w:rPr>
                <w:b/>
                <w:color w:val="000000"/>
              </w:rPr>
            </w:pPr>
          </w:p>
        </w:tc>
        <w:tc>
          <w:tcPr>
            <w:tcW w:w="5244" w:type="dxa"/>
            <w:vMerge/>
            <w:vAlign w:val="center"/>
          </w:tcPr>
          <w:p w:rsidR="002F7A3C" w:rsidRPr="00297AA2" w:rsidRDefault="002F7A3C" w:rsidP="00FD080A">
            <w:pPr>
              <w:jc w:val="center"/>
              <w:rPr>
                <w:b/>
                <w:color w:val="000000"/>
              </w:rPr>
            </w:pPr>
          </w:p>
        </w:tc>
        <w:tc>
          <w:tcPr>
            <w:tcW w:w="709" w:type="dxa"/>
            <w:vMerge/>
            <w:vAlign w:val="center"/>
          </w:tcPr>
          <w:p w:rsidR="002F7A3C" w:rsidRPr="00297AA2" w:rsidRDefault="002F7A3C" w:rsidP="00FD080A">
            <w:pPr>
              <w:jc w:val="center"/>
              <w:rPr>
                <w:b/>
                <w:color w:val="000000"/>
              </w:rPr>
            </w:pPr>
          </w:p>
        </w:tc>
        <w:tc>
          <w:tcPr>
            <w:tcW w:w="1985" w:type="dxa"/>
            <w:gridSpan w:val="2"/>
            <w:vAlign w:val="center"/>
          </w:tcPr>
          <w:p w:rsidR="002F7A3C" w:rsidRPr="00693E25" w:rsidRDefault="002F7A3C" w:rsidP="00FD080A">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2F7A3C" w:rsidRDefault="002F7A3C" w:rsidP="00FD080A">
            <w:pPr>
              <w:jc w:val="center"/>
              <w:rPr>
                <w:i/>
                <w:color w:val="000000"/>
                <w:sz w:val="20"/>
                <w:szCs w:val="20"/>
              </w:rPr>
            </w:pPr>
            <w:r w:rsidRPr="00693E25">
              <w:rPr>
                <w:i/>
                <w:color w:val="000000"/>
                <w:sz w:val="20"/>
                <w:szCs w:val="20"/>
              </w:rPr>
              <w:t xml:space="preserve">малое </w:t>
            </w:r>
          </w:p>
          <w:p w:rsidR="002F7A3C" w:rsidRPr="00693E25" w:rsidRDefault="002F7A3C" w:rsidP="00FD080A">
            <w:pPr>
              <w:jc w:val="center"/>
              <w:rPr>
                <w:i/>
                <w:color w:val="000000"/>
                <w:sz w:val="20"/>
                <w:szCs w:val="20"/>
              </w:rPr>
            </w:pPr>
            <w:r w:rsidRPr="00693E25">
              <w:rPr>
                <w:i/>
                <w:color w:val="000000"/>
                <w:sz w:val="20"/>
                <w:szCs w:val="20"/>
              </w:rPr>
              <w:t>предприятие</w:t>
            </w:r>
          </w:p>
        </w:tc>
        <w:tc>
          <w:tcPr>
            <w:tcW w:w="2269" w:type="dxa"/>
            <w:gridSpan w:val="2"/>
            <w:vAlign w:val="center"/>
          </w:tcPr>
          <w:p w:rsidR="002F7A3C" w:rsidRPr="00693E25" w:rsidRDefault="002F7A3C" w:rsidP="00FD080A">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2F7A3C" w:rsidRPr="00297AA2" w:rsidRDefault="002F7A3C" w:rsidP="00FD080A">
            <w:pPr>
              <w:jc w:val="center"/>
              <w:rPr>
                <w:b/>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1.</w:t>
            </w:r>
          </w:p>
        </w:tc>
        <w:tc>
          <w:tcPr>
            <w:tcW w:w="5244" w:type="dxa"/>
          </w:tcPr>
          <w:p w:rsidR="002F7A3C" w:rsidRPr="00297AA2" w:rsidRDefault="002F7A3C" w:rsidP="00FD080A">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25%</w:t>
            </w:r>
          </w:p>
          <w:p w:rsidR="002F7A3C" w:rsidRPr="0063043E" w:rsidRDefault="002F7A3C" w:rsidP="00FD080A">
            <w:pPr>
              <w:jc w:val="both"/>
              <w:rPr>
                <w:sz w:val="18"/>
                <w:szCs w:val="18"/>
              </w:rPr>
            </w:pPr>
          </w:p>
        </w:tc>
        <w:tc>
          <w:tcPr>
            <w:tcW w:w="2233" w:type="dxa"/>
            <w:vAlign w:val="center"/>
          </w:tcPr>
          <w:p w:rsidR="002F7A3C" w:rsidRPr="00297AA2" w:rsidRDefault="002F7A3C" w:rsidP="00FD080A">
            <w:pPr>
              <w:jc w:val="center"/>
              <w:rPr>
                <w:color w:val="000000"/>
              </w:rPr>
            </w:pPr>
          </w:p>
        </w:tc>
      </w:tr>
      <w:tr w:rsidR="002F7A3C" w:rsidRPr="00297AA2" w:rsidTr="00FD080A">
        <w:trPr>
          <w:trHeight w:val="841"/>
        </w:trPr>
        <w:tc>
          <w:tcPr>
            <w:tcW w:w="426" w:type="dxa"/>
            <w:vAlign w:val="center"/>
          </w:tcPr>
          <w:p w:rsidR="002F7A3C" w:rsidRPr="00297AA2" w:rsidRDefault="002F7A3C" w:rsidP="00FD080A">
            <w:pPr>
              <w:jc w:val="center"/>
              <w:rPr>
                <w:color w:val="000000"/>
              </w:rPr>
            </w:pPr>
            <w:r w:rsidRPr="00297AA2">
              <w:rPr>
                <w:color w:val="000000"/>
              </w:rPr>
              <w:lastRenderedPageBreak/>
              <w:t>2.</w:t>
            </w:r>
          </w:p>
        </w:tc>
        <w:tc>
          <w:tcPr>
            <w:tcW w:w="5244" w:type="dxa"/>
          </w:tcPr>
          <w:p w:rsidR="002F7A3C" w:rsidRPr="00297AA2" w:rsidRDefault="002F7A3C" w:rsidP="00FD080A">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49%</w:t>
            </w:r>
          </w:p>
          <w:p w:rsidR="002F7A3C" w:rsidRPr="00297AA2" w:rsidRDefault="002F7A3C" w:rsidP="00FD080A">
            <w:pPr>
              <w:widowControl/>
              <w:ind w:left="-108"/>
              <w:jc w:val="both"/>
              <w:rPr>
                <w:color w:val="000000"/>
              </w:rPr>
            </w:pPr>
          </w:p>
        </w:tc>
        <w:tc>
          <w:tcPr>
            <w:tcW w:w="2233" w:type="dxa"/>
            <w:vAlign w:val="center"/>
          </w:tcPr>
          <w:p w:rsidR="002F7A3C" w:rsidRPr="00297AA2" w:rsidRDefault="002F7A3C" w:rsidP="00FD080A">
            <w:pPr>
              <w:jc w:val="center"/>
              <w:rPr>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3.</w:t>
            </w:r>
          </w:p>
        </w:tc>
        <w:tc>
          <w:tcPr>
            <w:tcW w:w="5244" w:type="dxa"/>
          </w:tcPr>
          <w:p w:rsidR="002F7A3C" w:rsidRPr="00297AA2" w:rsidRDefault="002F7A3C" w:rsidP="00FD080A">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t>чел.</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100 чел.</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2F7A3C" w:rsidRPr="00297AA2" w:rsidRDefault="002F7A3C" w:rsidP="00FD080A">
            <w:pPr>
              <w:jc w:val="center"/>
              <w:rPr>
                <w:color w:val="000000"/>
              </w:rPr>
            </w:pPr>
          </w:p>
        </w:tc>
      </w:tr>
      <w:tr w:rsidR="002F7A3C" w:rsidRPr="00297AA2" w:rsidTr="00FD080A">
        <w:trPr>
          <w:trHeight w:val="495"/>
        </w:trPr>
        <w:tc>
          <w:tcPr>
            <w:tcW w:w="426" w:type="dxa"/>
            <w:vMerge w:val="restart"/>
            <w:vAlign w:val="center"/>
          </w:tcPr>
          <w:p w:rsidR="002F7A3C" w:rsidRPr="00297AA2" w:rsidRDefault="002F7A3C" w:rsidP="00FD080A">
            <w:pPr>
              <w:jc w:val="center"/>
              <w:rPr>
                <w:color w:val="000000"/>
              </w:rPr>
            </w:pPr>
            <w:r w:rsidRPr="00297AA2">
              <w:rPr>
                <w:color w:val="000000"/>
              </w:rPr>
              <w:t>4.</w:t>
            </w:r>
          </w:p>
          <w:p w:rsidR="002F7A3C" w:rsidRPr="00297AA2" w:rsidRDefault="002F7A3C" w:rsidP="00FD080A">
            <w:pPr>
              <w:jc w:val="center"/>
              <w:rPr>
                <w:color w:val="000000"/>
              </w:rPr>
            </w:pPr>
          </w:p>
        </w:tc>
        <w:tc>
          <w:tcPr>
            <w:tcW w:w="5244" w:type="dxa"/>
          </w:tcPr>
          <w:p w:rsidR="002F7A3C" w:rsidRPr="00297AA2" w:rsidRDefault="002F7A3C" w:rsidP="00FD080A">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rsidRPr="00297AA2">
              <w:t>млн. руб.</w:t>
            </w:r>
          </w:p>
          <w:p w:rsidR="002F7A3C" w:rsidRPr="00297AA2" w:rsidRDefault="002F7A3C" w:rsidP="00FD080A"/>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800 млн. руб.</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2 млрд. руб.</w:t>
            </w:r>
          </w:p>
        </w:tc>
        <w:tc>
          <w:tcPr>
            <w:tcW w:w="2233" w:type="dxa"/>
            <w:vAlign w:val="center"/>
          </w:tcPr>
          <w:p w:rsidR="002F7A3C" w:rsidRPr="00297AA2" w:rsidRDefault="002F7A3C" w:rsidP="00FD080A">
            <w:pPr>
              <w:jc w:val="center"/>
              <w:rPr>
                <w:color w:val="000000"/>
              </w:rPr>
            </w:pPr>
          </w:p>
        </w:tc>
      </w:tr>
      <w:tr w:rsidR="002F7A3C" w:rsidRPr="00297AA2" w:rsidTr="00FD080A">
        <w:trPr>
          <w:trHeight w:val="794"/>
        </w:trPr>
        <w:tc>
          <w:tcPr>
            <w:tcW w:w="426" w:type="dxa"/>
            <w:vMerge/>
            <w:vAlign w:val="center"/>
          </w:tcPr>
          <w:p w:rsidR="002F7A3C" w:rsidRPr="00297AA2" w:rsidRDefault="002F7A3C" w:rsidP="00FD080A">
            <w:pPr>
              <w:jc w:val="center"/>
              <w:rPr>
                <w:color w:val="000000"/>
              </w:rPr>
            </w:pPr>
          </w:p>
        </w:tc>
        <w:tc>
          <w:tcPr>
            <w:tcW w:w="5244" w:type="dxa"/>
          </w:tcPr>
          <w:p w:rsidR="002F7A3C" w:rsidRDefault="002F7A3C" w:rsidP="00FD080A">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2F7A3C" w:rsidRPr="00297AA2" w:rsidRDefault="002F7A3C" w:rsidP="00FD080A">
            <w:pPr>
              <w:jc w:val="both"/>
            </w:pPr>
          </w:p>
        </w:tc>
        <w:tc>
          <w:tcPr>
            <w:tcW w:w="709" w:type="dxa"/>
            <w:vAlign w:val="center"/>
          </w:tcPr>
          <w:p w:rsidR="002F7A3C" w:rsidRPr="00297AA2" w:rsidRDefault="002F7A3C" w:rsidP="00FD080A">
            <w:pPr>
              <w:widowControl/>
              <w:autoSpaceDE/>
              <w:autoSpaceDN/>
              <w:adjustRightInd/>
              <w:jc w:val="center"/>
            </w:pPr>
            <w:r>
              <w:t>тыс. руб.</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2F7A3C" w:rsidRPr="00693E25" w:rsidRDefault="002F7A3C" w:rsidP="00FD080A">
            <w:pPr>
              <w:jc w:val="center"/>
              <w:rPr>
                <w:i/>
                <w:sz w:val="20"/>
                <w:szCs w:val="20"/>
              </w:rPr>
            </w:pPr>
            <w:r w:rsidRPr="00693E25">
              <w:rPr>
                <w:i/>
                <w:sz w:val="20"/>
                <w:szCs w:val="20"/>
              </w:rPr>
              <w:t>Не установлено</w:t>
            </w:r>
          </w:p>
        </w:tc>
        <w:tc>
          <w:tcPr>
            <w:tcW w:w="2127" w:type="dxa"/>
            <w:vAlign w:val="center"/>
          </w:tcPr>
          <w:p w:rsidR="002F7A3C" w:rsidRPr="00693E25" w:rsidRDefault="002F7A3C" w:rsidP="00FD080A">
            <w:pPr>
              <w:jc w:val="center"/>
              <w:rPr>
                <w:i/>
                <w:sz w:val="20"/>
                <w:szCs w:val="20"/>
              </w:rPr>
            </w:pPr>
            <w:r w:rsidRPr="00693E25">
              <w:rPr>
                <w:i/>
                <w:sz w:val="20"/>
                <w:szCs w:val="20"/>
              </w:rPr>
              <w:t>Не установлено</w:t>
            </w:r>
          </w:p>
        </w:tc>
        <w:tc>
          <w:tcPr>
            <w:tcW w:w="2233" w:type="dxa"/>
            <w:vAlign w:val="center"/>
          </w:tcPr>
          <w:p w:rsidR="002F7A3C" w:rsidRPr="00297AA2" w:rsidRDefault="002F7A3C" w:rsidP="00FD080A">
            <w:pPr>
              <w:jc w:val="center"/>
            </w:pPr>
          </w:p>
        </w:tc>
      </w:tr>
    </w:tbl>
    <w:p w:rsidR="002F7A3C" w:rsidRPr="00297AA2" w:rsidRDefault="002F7A3C" w:rsidP="00D9249A">
      <w:pPr>
        <w:pStyle w:val="af8"/>
        <w:numPr>
          <w:ilvl w:val="0"/>
          <w:numId w:val="60"/>
        </w:numPr>
        <w:ind w:left="0" w:firstLine="0"/>
        <w:jc w:val="both"/>
      </w:pPr>
      <w:r w:rsidRPr="00297AA2">
        <w:t>ИНН/КПП</w:t>
      </w:r>
      <w:r>
        <w:t>:</w:t>
      </w:r>
      <w:r w:rsidRPr="00297AA2">
        <w:t xml:space="preserve"> </w:t>
      </w:r>
    </w:p>
    <w:p w:rsidR="002F7A3C" w:rsidRPr="00297AA2" w:rsidRDefault="002F7A3C" w:rsidP="00D9249A">
      <w:pPr>
        <w:pStyle w:val="af8"/>
        <w:numPr>
          <w:ilvl w:val="0"/>
          <w:numId w:val="60"/>
        </w:numPr>
        <w:ind w:left="0" w:firstLine="0"/>
        <w:jc w:val="both"/>
      </w:pPr>
      <w:r w:rsidRPr="00297AA2">
        <w:t>ОГРН</w:t>
      </w:r>
      <w:r>
        <w:t xml:space="preserve">: </w:t>
      </w:r>
    </w:p>
    <w:p w:rsidR="002F7A3C" w:rsidRPr="00297AA2" w:rsidRDefault="002F7A3C" w:rsidP="00D9249A">
      <w:pPr>
        <w:pStyle w:val="af8"/>
        <w:numPr>
          <w:ilvl w:val="0"/>
          <w:numId w:val="60"/>
        </w:numPr>
        <w:ind w:left="0" w:firstLine="0"/>
        <w:jc w:val="both"/>
      </w:pPr>
      <w:r w:rsidRPr="00297AA2">
        <w:t>Место нахождения</w:t>
      </w:r>
      <w:r>
        <w:t>:</w:t>
      </w:r>
      <w:r w:rsidRPr="00297AA2">
        <w:t xml:space="preserve"> </w:t>
      </w:r>
    </w:p>
    <w:p w:rsidR="002F7A3C" w:rsidRPr="00297AA2" w:rsidRDefault="002F7A3C" w:rsidP="00D9249A">
      <w:pPr>
        <w:pStyle w:val="af8"/>
        <w:numPr>
          <w:ilvl w:val="0"/>
          <w:numId w:val="60"/>
        </w:numPr>
        <w:ind w:left="0" w:firstLine="0"/>
        <w:jc w:val="both"/>
      </w:pPr>
      <w:r w:rsidRPr="00297AA2">
        <w:t>Фактический адрес</w:t>
      </w:r>
      <w:r>
        <w:t>:</w:t>
      </w:r>
      <w:r w:rsidRPr="00297AA2">
        <w:t xml:space="preserve"> </w:t>
      </w:r>
    </w:p>
    <w:p w:rsidR="002F7A3C" w:rsidRPr="00297AA2" w:rsidRDefault="002F7A3C" w:rsidP="00D9249A">
      <w:pPr>
        <w:pStyle w:val="af8"/>
        <w:numPr>
          <w:ilvl w:val="0"/>
          <w:numId w:val="60"/>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2F7A3C" w:rsidRPr="00297AA2" w:rsidRDefault="002F7A3C" w:rsidP="00D9249A">
      <w:pPr>
        <w:pStyle w:val="af8"/>
        <w:numPr>
          <w:ilvl w:val="0"/>
          <w:numId w:val="60"/>
        </w:numPr>
        <w:ind w:left="0" w:firstLine="0"/>
        <w:jc w:val="both"/>
      </w:pPr>
      <w:r w:rsidRPr="00297AA2">
        <w:t>Контактное лицо</w:t>
      </w:r>
      <w:r>
        <w:t>:</w:t>
      </w:r>
    </w:p>
    <w:p w:rsidR="002F7A3C" w:rsidRPr="00297AA2" w:rsidRDefault="002F7A3C" w:rsidP="002F7A3C">
      <w:pPr>
        <w:jc w:val="both"/>
      </w:pPr>
      <w:r w:rsidRPr="00297AA2">
        <w:t>Контактный телефон, факс</w:t>
      </w:r>
      <w:r>
        <w:t>:</w:t>
      </w:r>
    </w:p>
    <w:p w:rsidR="002F7A3C" w:rsidRDefault="002F7A3C" w:rsidP="002F7A3C">
      <w:pPr>
        <w:jc w:val="both"/>
        <w:rPr>
          <w:b/>
          <w:color w:val="000000"/>
        </w:rPr>
      </w:pPr>
    </w:p>
    <w:p w:rsidR="002F7A3C" w:rsidRPr="00297AA2" w:rsidRDefault="002F7A3C" w:rsidP="002F7A3C">
      <w:pPr>
        <w:jc w:val="both"/>
      </w:pPr>
      <w:r w:rsidRPr="00297AA2">
        <w:rPr>
          <w:b/>
          <w:color w:val="000000"/>
        </w:rPr>
        <w:t xml:space="preserve">Руководитель организации </w:t>
      </w:r>
      <w:r w:rsidRPr="00297AA2">
        <w:rPr>
          <w:color w:val="000000"/>
        </w:rPr>
        <w:t xml:space="preserve">____________________ /__________________/                                                </w:t>
      </w:r>
      <w:r>
        <w:rPr>
          <w:color w:val="000000"/>
        </w:rPr>
        <w:t xml:space="preserve"> </w:t>
      </w:r>
    </w:p>
    <w:p w:rsidR="002F7A3C" w:rsidRDefault="002F7A3C" w:rsidP="002F7A3C">
      <w:pPr>
        <w:tabs>
          <w:tab w:val="left" w:pos="3600"/>
          <w:tab w:val="left" w:pos="6657"/>
        </w:tabs>
      </w:pPr>
      <w:r w:rsidRPr="00297AA2">
        <w:rPr>
          <w:color w:val="000000"/>
        </w:rPr>
        <w:t>(индивидуальный предприниматель)</w:t>
      </w:r>
      <w:r>
        <w:tab/>
        <w:t>Ф</w:t>
      </w:r>
      <w:r w:rsidRPr="00297AA2">
        <w:rPr>
          <w:color w:val="000000"/>
        </w:rPr>
        <w:t>ИО</w:t>
      </w:r>
    </w:p>
    <w:p w:rsidR="002F7A3C" w:rsidRDefault="002F7A3C" w:rsidP="002F7A3C">
      <w:r w:rsidRPr="00297AA2">
        <w:t>М.П.</w:t>
      </w:r>
    </w:p>
    <w:p w:rsidR="002F7A3C" w:rsidRPr="00297AA2" w:rsidRDefault="002F7A3C" w:rsidP="002F7A3C"/>
    <w:p w:rsidR="002F7A3C" w:rsidRPr="00297AA2" w:rsidRDefault="002F7A3C" w:rsidP="002F7A3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7A3C" w:rsidRDefault="002F7A3C" w:rsidP="002F7A3C">
      <w:pPr>
        <w:widowControl/>
        <w:autoSpaceDE/>
        <w:autoSpaceDN/>
        <w:adjustRightInd/>
        <w:rPr>
          <w:ins w:id="368" w:author="Ахметов Руслан Шамильевич" w:date="2015-07-29T12:44:00Z"/>
        </w:rPr>
        <w:sectPr w:rsidR="002F7A3C" w:rsidSect="002F7A3C">
          <w:pgSz w:w="16838" w:h="11906" w:orient="landscape"/>
          <w:pgMar w:top="1701" w:right="1134" w:bottom="709" w:left="1134" w:header="709" w:footer="709" w:gutter="0"/>
          <w:cols w:space="708"/>
          <w:docGrid w:linePitch="360"/>
        </w:sectPr>
      </w:pPr>
    </w:p>
    <w:p w:rsidR="002F7A3C" w:rsidRPr="009C2AAD" w:rsidRDefault="002F7A3C" w:rsidP="002F7A3C">
      <w:pPr>
        <w:pageBreakBefore/>
        <w:suppressAutoHyphens/>
        <w:autoSpaceDE/>
        <w:autoSpaceDN/>
        <w:adjustRightInd/>
        <w:spacing w:after="120"/>
        <w:outlineLvl w:val="2"/>
        <w:rPr>
          <w:b/>
          <w:snapToGrid w:val="0"/>
        </w:rPr>
      </w:pPr>
      <w:bookmarkStart w:id="369" w:name="_Toc422244283"/>
      <w:r w:rsidRPr="009C2AAD">
        <w:rPr>
          <w:b/>
          <w:snapToGrid w:val="0"/>
        </w:rPr>
        <w:lastRenderedPageBreak/>
        <w:t>10.1</w:t>
      </w:r>
      <w:r>
        <w:rPr>
          <w:b/>
          <w:snapToGrid w:val="0"/>
        </w:rPr>
        <w:t>7</w:t>
      </w:r>
      <w:r w:rsidRPr="009C2AAD">
        <w:rPr>
          <w:b/>
          <w:snapToGrid w:val="0"/>
        </w:rPr>
        <w:t>.2 Инструкции по заполнению</w:t>
      </w:r>
      <w:bookmarkEnd w:id="369"/>
    </w:p>
    <w:p w:rsidR="002F7A3C" w:rsidRDefault="002F7A3C" w:rsidP="002F7A3C">
      <w:pPr>
        <w:autoSpaceDE/>
        <w:autoSpaceDN/>
        <w:adjustRightInd/>
        <w:jc w:val="both"/>
      </w:pPr>
      <w:r w:rsidRPr="009C2AAD">
        <w:rPr>
          <w:snapToGrid w:val="0"/>
        </w:rPr>
        <w:t>10.1</w:t>
      </w:r>
      <w:r>
        <w:rPr>
          <w:snapToGrid w:val="0"/>
        </w:rPr>
        <w:t>7</w:t>
      </w:r>
      <w:r w:rsidRPr="009C2AAD">
        <w:rPr>
          <w:snapToGrid w:val="0"/>
        </w:rPr>
        <w:t>.2.1 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2F7A3C" w:rsidRPr="00C65D17" w:rsidRDefault="002F7A3C" w:rsidP="002F7A3C">
      <w:pPr>
        <w:autoSpaceDE/>
        <w:autoSpaceDN/>
        <w:adjustRightInd/>
        <w:jc w:val="both"/>
      </w:pPr>
      <w:r w:rsidRPr="009C2AAD">
        <w:rPr>
          <w:snapToGrid w:val="0"/>
        </w:rPr>
        <w:t>10.1</w:t>
      </w:r>
      <w:r>
        <w:rPr>
          <w:snapToGrid w:val="0"/>
        </w:rPr>
        <w:t>7</w:t>
      </w:r>
      <w:r w:rsidRPr="009C2AAD">
        <w:rPr>
          <w:snapToGrid w:val="0"/>
        </w:rPr>
        <w:t>.2.</w:t>
      </w:r>
      <w:r>
        <w:rPr>
          <w:snapToGrid w:val="0"/>
        </w:rPr>
        <w:t>2</w:t>
      </w:r>
      <w:r w:rsidRPr="009C2AAD">
        <w:rPr>
          <w:snapToGrid w:val="0"/>
        </w:rPr>
        <w:t xml:space="preserve"> 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 в иных случаях данная форма не заполняется и не подается.</w:t>
      </w:r>
      <w:r>
        <w:rPr>
          <w:snapToGrid w:val="0"/>
        </w:rPr>
        <w:t xml:space="preserve">  </w:t>
      </w:r>
    </w:p>
    <w:p w:rsidR="002F7A3C" w:rsidRPr="009C2AAD" w:rsidRDefault="002F7A3C" w:rsidP="002F7A3C">
      <w:pPr>
        <w:autoSpaceDE/>
        <w:autoSpaceDN/>
        <w:adjustRightInd/>
        <w:jc w:val="both"/>
        <w:rPr>
          <w:snapToGrid w:val="0"/>
        </w:rPr>
      </w:pPr>
      <w:r w:rsidRPr="009C2AAD">
        <w:rPr>
          <w:snapToGrid w:val="0"/>
        </w:rPr>
        <w:t>10.1</w:t>
      </w:r>
      <w:r>
        <w:rPr>
          <w:snapToGrid w:val="0"/>
        </w:rPr>
        <w:t>7</w:t>
      </w:r>
      <w:r w:rsidRPr="009C2AAD">
        <w:rPr>
          <w:snapToGrid w:val="0"/>
        </w:rPr>
        <w:t>.2.2</w:t>
      </w:r>
      <w:proofErr w:type="gramStart"/>
      <w:r w:rsidRPr="009C2AAD">
        <w:rPr>
          <w:snapToGrid w:val="0"/>
        </w:rPr>
        <w:t xml:space="preserve"> </w:t>
      </w:r>
      <w:r>
        <w:rPr>
          <w:snapToGrid w:val="0"/>
        </w:rPr>
        <w:t>У</w:t>
      </w:r>
      <w:proofErr w:type="gramEnd"/>
      <w:r w:rsidRPr="009C2AAD">
        <w:rPr>
          <w:snapToGrid w:val="0"/>
        </w:rPr>
        <w:t>казывает</w:t>
      </w:r>
      <w:r>
        <w:rPr>
          <w:snapToGrid w:val="0"/>
        </w:rPr>
        <w:t>ся</w:t>
      </w:r>
      <w:r w:rsidRPr="009C2AAD">
        <w:rPr>
          <w:snapToGrid w:val="0"/>
        </w:rPr>
        <w:t xml:space="preserve"> дат</w:t>
      </w:r>
      <w:r>
        <w:rPr>
          <w:snapToGrid w:val="0"/>
        </w:rPr>
        <w:t>а</w:t>
      </w:r>
      <w:r w:rsidRPr="009C2AAD">
        <w:rPr>
          <w:snapToGrid w:val="0"/>
        </w:rPr>
        <w:t xml:space="preserve"> и номер предложения в соответствии с письмом о подаче оферты.</w:t>
      </w:r>
    </w:p>
    <w:p w:rsidR="002F7A3C" w:rsidRPr="00693E25" w:rsidRDefault="002F7A3C" w:rsidP="002F7A3C">
      <w:pPr>
        <w:autoSpaceDE/>
        <w:autoSpaceDN/>
        <w:adjustRightInd/>
        <w:jc w:val="both"/>
        <w:rPr>
          <w:snapToGrid w:val="0"/>
        </w:rPr>
      </w:pPr>
      <w:r w:rsidRPr="009C2AAD">
        <w:rPr>
          <w:snapToGrid w:val="0"/>
        </w:rPr>
        <w:t>10.1</w:t>
      </w:r>
      <w:r>
        <w:rPr>
          <w:snapToGrid w:val="0"/>
        </w:rPr>
        <w:t>7</w:t>
      </w:r>
      <w:r w:rsidRPr="009C2AAD">
        <w:rPr>
          <w:snapToGrid w:val="0"/>
        </w:rPr>
        <w:t xml:space="preserve">.2.3 </w:t>
      </w:r>
      <w:r>
        <w:rPr>
          <w:snapToGrid w:val="0"/>
        </w:rPr>
        <w:t>Субподрядчик (соисполнитель)</w:t>
      </w:r>
      <w:r w:rsidRPr="009C2AAD">
        <w:rPr>
          <w:snapToGrid w:val="0"/>
        </w:rPr>
        <w:t xml:space="preserve">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2F7A3C" w:rsidRPr="00475CFF" w:rsidRDefault="002F7A3C" w:rsidP="002F7A3C">
      <w:pPr>
        <w:widowControl/>
        <w:jc w:val="both"/>
        <w:rPr>
          <w:rFonts w:eastAsiaTheme="minorHAnsi"/>
          <w:lang w:eastAsia="en-US"/>
        </w:rPr>
      </w:pPr>
      <w:proofErr w:type="gramStart"/>
      <w:r w:rsidRPr="00693E25">
        <w:rPr>
          <w:snapToGrid w:val="0"/>
        </w:rPr>
        <w:t>10</w:t>
      </w:r>
      <w:r>
        <w:rPr>
          <w:snapToGrid w:val="0"/>
        </w:rPr>
        <w:t xml:space="preserve">.17.2.3.1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7</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w:t>
      </w:r>
      <w:r>
        <w:rPr>
          <w:rFonts w:eastAsiaTheme="minorHAnsi"/>
          <w:lang w:eastAsia="en-US"/>
        </w:rPr>
        <w:t xml:space="preserve"> 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w:t>
      </w:r>
      <w:r>
        <w:rPr>
          <w:rFonts w:eastAsiaTheme="minorHAnsi"/>
          <w:lang w:eastAsia="en-US"/>
        </w:rPr>
        <w:t xml:space="preserve"> законом</w:t>
      </w:r>
      <w:r w:rsidRPr="00475CFF">
        <w:rPr>
          <w:rFonts w:eastAsiaTheme="minorHAnsi"/>
          <w:lang w:eastAsia="en-US"/>
        </w:rPr>
        <w:t xml:space="preserve"> 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Pr>
          <w:rFonts w:eastAsiaTheme="minorHAnsi"/>
          <w:lang w:eastAsia="en-US"/>
        </w:rPr>
        <w:t xml:space="preserve"> порядке</w:t>
      </w:r>
      <w:r w:rsidRPr="00475CFF">
        <w:rPr>
          <w:rFonts w:eastAsiaTheme="minorHAnsi"/>
          <w:lang w:eastAsia="en-US"/>
        </w:rPr>
        <w:t xml:space="preserve">, установленном Правительством Российской </w:t>
      </w:r>
      <w:r w:rsidRPr="00475CFF">
        <w:rPr>
          <w:rFonts w:eastAsiaTheme="minorHAnsi"/>
          <w:lang w:eastAsia="en-US"/>
        </w:rPr>
        <w:lastRenderedPageBreak/>
        <w:t>Федерации, при условии соответствия одному из следующих критериев:</w:t>
      </w:r>
    </w:p>
    <w:p w:rsidR="002F7A3C" w:rsidRPr="00475CFF" w:rsidRDefault="002F7A3C" w:rsidP="002F7A3C">
      <w:pPr>
        <w:widowControl/>
        <w:ind w:firstLine="567"/>
        <w:jc w:val="both"/>
        <w:rPr>
          <w:rFonts w:eastAsiaTheme="minorHAnsi"/>
          <w:lang w:eastAsia="en-US"/>
        </w:rPr>
      </w:pPr>
      <w:proofErr w:type="gramStart"/>
      <w:r w:rsidRPr="00475CFF">
        <w:rPr>
          <w:rFonts w:eastAsiaTheme="minorHAnsi"/>
          <w:lang w:eastAsia="en-US"/>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2F7A3C" w:rsidRPr="00693E25" w:rsidRDefault="002F7A3C" w:rsidP="002F7A3C">
      <w:pPr>
        <w:widowControl/>
        <w:ind w:firstLine="567"/>
        <w:jc w:val="both"/>
        <w:rPr>
          <w:rFonts w:eastAsiaTheme="minorHAnsi"/>
          <w:lang w:eastAsia="en-US"/>
        </w:rPr>
      </w:pPr>
      <w:proofErr w:type="gramStart"/>
      <w:r w:rsidRPr="00475CFF">
        <w:rPr>
          <w:rFonts w:eastAsiaTheme="minorHAnsi"/>
          <w:lang w:eastAsia="en-US"/>
        </w:rPr>
        <w:t>б) юридические лица являются государственными корпорациями, учрежденными в соответствии с Федеральным</w:t>
      </w:r>
      <w:r>
        <w:rPr>
          <w:rFonts w:eastAsiaTheme="minorHAnsi"/>
          <w:lang w:eastAsia="en-US"/>
        </w:rPr>
        <w:t xml:space="preserve"> законом</w:t>
      </w:r>
      <w:r w:rsidRPr="00475CFF">
        <w:rPr>
          <w:rFonts w:eastAsiaTheme="minorHAnsi"/>
          <w:lang w:eastAsia="en-US"/>
        </w:rPr>
        <w:t xml:space="preserve"> от 12 января 1996 года N 7-ФЗ </w:t>
      </w:r>
      <w:r w:rsidRPr="00693E25">
        <w:rPr>
          <w:rFonts w:eastAsiaTheme="minorHAnsi"/>
          <w:lang w:eastAsia="en-US"/>
        </w:rPr>
        <w:t>"О некоммерческих организациях").</w:t>
      </w:r>
      <w:proofErr w:type="gramEnd"/>
    </w:p>
    <w:p w:rsidR="002F7A3C" w:rsidRPr="00693E25" w:rsidRDefault="002F7A3C" w:rsidP="002F7A3C">
      <w:pPr>
        <w:widowControl/>
        <w:jc w:val="both"/>
        <w:rPr>
          <w:rFonts w:eastAsiaTheme="minorHAnsi"/>
          <w:lang w:eastAsia="en-US"/>
        </w:rPr>
      </w:pPr>
      <w:r w:rsidRPr="00693E25">
        <w:rPr>
          <w:rFonts w:eastAsiaTheme="minorHAnsi"/>
          <w:lang w:eastAsia="en-US"/>
        </w:rPr>
        <w:t xml:space="preserve">В случае если </w:t>
      </w:r>
      <w:r>
        <w:rPr>
          <w:rFonts w:eastAsiaTheme="minorHAnsi"/>
          <w:lang w:eastAsia="en-US"/>
        </w:rPr>
        <w:t>Субподрядчик (соисполнитель)</w:t>
      </w:r>
      <w:r w:rsidRPr="00693E25">
        <w:rPr>
          <w:rFonts w:eastAsiaTheme="minorHAnsi"/>
          <w:lang w:eastAsia="en-US"/>
        </w:rPr>
        <w:t xml:space="preserve"> (юридическое лицо) подпадает под установленное ограничение, он указывает о данном факте в п. 2 таблицы;</w:t>
      </w:r>
    </w:p>
    <w:p w:rsidR="002F7A3C" w:rsidRPr="00C65D17" w:rsidRDefault="002F7A3C" w:rsidP="002F7A3C">
      <w:pPr>
        <w:widowControl/>
        <w:jc w:val="both"/>
        <w:rPr>
          <w:rFonts w:eastAsiaTheme="minorHAnsi"/>
          <w:lang w:eastAsia="en-US"/>
        </w:rPr>
      </w:pPr>
      <w:r>
        <w:t xml:space="preserve">10.17.2.4. </w:t>
      </w:r>
      <w:r w:rsidRPr="00475CFF">
        <w:t xml:space="preserve">В третьем пункте устанавливается средняя численность работников </w:t>
      </w:r>
      <w:r>
        <w:t>субподрядчика (соисполнителя)</w:t>
      </w:r>
      <w:r w:rsidRPr="00475CFF">
        <w:t xml:space="preserve"> за предшествующий календарный год</w:t>
      </w:r>
      <w:r w:rsidRPr="00693E25">
        <w:t>;</w:t>
      </w:r>
    </w:p>
    <w:p w:rsidR="002F7A3C" w:rsidRPr="00C65D17" w:rsidRDefault="002F7A3C" w:rsidP="002F7A3C">
      <w:pPr>
        <w:widowControl/>
        <w:jc w:val="both"/>
        <w:rPr>
          <w:rFonts w:eastAsiaTheme="minorHAnsi"/>
          <w:lang w:eastAsia="en-US"/>
        </w:rPr>
      </w:pPr>
      <w:r>
        <w:t xml:space="preserve">10.17.2.5. </w:t>
      </w:r>
      <w:r w:rsidRPr="00475CFF">
        <w:t>В четвертом пункте таблицы устанавливается</w:t>
      </w:r>
      <w:r w:rsidRPr="00693E25">
        <w:t>:</w:t>
      </w:r>
    </w:p>
    <w:p w:rsidR="002F7A3C" w:rsidRPr="00693E25" w:rsidRDefault="002F7A3C" w:rsidP="00D9249A">
      <w:pPr>
        <w:pStyle w:val="af8"/>
        <w:widowControl/>
        <w:numPr>
          <w:ilvl w:val="0"/>
          <w:numId w:val="59"/>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2F7A3C" w:rsidRPr="00475CFF" w:rsidRDefault="002F7A3C" w:rsidP="00D9249A">
      <w:pPr>
        <w:pStyle w:val="af8"/>
        <w:widowControl/>
        <w:numPr>
          <w:ilvl w:val="0"/>
          <w:numId w:val="59"/>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2F7A3C" w:rsidRPr="00475CFF" w:rsidRDefault="002F7A3C" w:rsidP="002F7A3C">
      <w:pPr>
        <w:autoSpaceDE/>
        <w:autoSpaceDN/>
        <w:adjustRightInd/>
        <w:jc w:val="both"/>
        <w:rPr>
          <w:snapToGrid w:val="0"/>
        </w:rPr>
      </w:pPr>
      <w:r w:rsidRPr="00475CFF">
        <w:rPr>
          <w:snapToGrid w:val="0"/>
        </w:rPr>
        <w:t>10.1</w:t>
      </w:r>
      <w:r>
        <w:rPr>
          <w:snapToGrid w:val="0"/>
        </w:rPr>
        <w:t>7</w:t>
      </w:r>
      <w:r w:rsidRPr="00475CFF">
        <w:rPr>
          <w:snapToGrid w:val="0"/>
        </w:rPr>
        <w:t>.2.</w:t>
      </w:r>
      <w:r>
        <w:rPr>
          <w:snapToGrid w:val="0"/>
        </w:rPr>
        <w:t>6</w:t>
      </w:r>
      <w:r w:rsidRPr="00475CFF">
        <w:rPr>
          <w:snapToGrid w:val="0"/>
        </w:rPr>
        <w:t xml:space="preserve">. </w:t>
      </w:r>
      <w:r>
        <w:rPr>
          <w:snapToGrid w:val="0"/>
        </w:rPr>
        <w:t>Субподрядчик (соисполнитель)</w:t>
      </w:r>
      <w:r w:rsidRPr="00475CFF">
        <w:rPr>
          <w:snapToGrid w:val="0"/>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7</w:t>
      </w:r>
      <w:r w:rsidRPr="00475CFF">
        <w:rPr>
          <w:rFonts w:eastAsiaTheme="minorHAnsi"/>
          <w:lang w:eastAsia="en-US"/>
        </w:rPr>
        <w:t>.2.</w:t>
      </w:r>
      <w:r>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2F7A3C" w:rsidRDefault="002F7A3C" w:rsidP="002F7A3C">
      <w:pPr>
        <w:autoSpaceDE/>
        <w:autoSpaceDN/>
        <w:adjustRightInd/>
        <w:rPr>
          <w:snapToGrid w:val="0"/>
        </w:rPr>
        <w:sectPr w:rsidR="002F7A3C" w:rsidSect="002F7A3C">
          <w:pgSz w:w="16838" w:h="11906" w:orient="landscape"/>
          <w:pgMar w:top="1701" w:right="1134" w:bottom="709" w:left="1134" w:header="709" w:footer="709" w:gutter="0"/>
          <w:cols w:space="708"/>
          <w:docGrid w:linePitch="360"/>
        </w:sectPr>
      </w:pPr>
      <w:r w:rsidRPr="00475CFF">
        <w:rPr>
          <w:snapToGrid w:val="0"/>
        </w:rPr>
        <w:t>10.1</w:t>
      </w:r>
      <w:r>
        <w:rPr>
          <w:snapToGrid w:val="0"/>
        </w:rPr>
        <w:t>7</w:t>
      </w:r>
      <w:r w:rsidRPr="00475CFF">
        <w:rPr>
          <w:snapToGrid w:val="0"/>
        </w:rPr>
        <w:t>.2.</w:t>
      </w:r>
      <w:r>
        <w:rPr>
          <w:snapToGrid w:val="0"/>
        </w:rPr>
        <w:t>8</w:t>
      </w:r>
      <w:proofErr w:type="gramStart"/>
      <w:r w:rsidRPr="00475CFF">
        <w:rPr>
          <w:snapToGrid w:val="0"/>
        </w:rPr>
        <w:t xml:space="preserve"> Н</w:t>
      </w:r>
      <w:proofErr w:type="gramEnd"/>
      <w:r w:rsidRPr="00475CFF">
        <w:rPr>
          <w:snapToGrid w:val="0"/>
        </w:rPr>
        <w:t>е заполнение отдельных ячеек и строк не допускается.</w:t>
      </w:r>
    </w:p>
    <w:p w:rsidR="00297AA2" w:rsidRPr="00297AA2" w:rsidRDefault="00297AA2" w:rsidP="002F7A3C">
      <w:pPr>
        <w:autoSpaceDE/>
        <w:autoSpaceDN/>
        <w:adjustRightInd/>
        <w:jc w:val="both"/>
        <w:rPr>
          <w:snapToGrid w:val="0"/>
        </w:rPr>
      </w:pPr>
      <w:r w:rsidRPr="00297AA2">
        <w:rPr>
          <w:snapToGrid w:val="0"/>
        </w:rPr>
        <w:lastRenderedPageBreak/>
        <w:t xml:space="preserve"> </w:t>
      </w:r>
    </w:p>
    <w:p w:rsidR="00297AA2" w:rsidRPr="00297AA2" w:rsidRDefault="00297AA2" w:rsidP="00297AA2">
      <w:pPr>
        <w:spacing w:before="120" w:after="60"/>
        <w:jc w:val="both"/>
        <w:outlineLvl w:val="0"/>
        <w:rPr>
          <w:b/>
        </w:rPr>
      </w:pPr>
      <w:bookmarkStart w:id="370"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70"/>
    </w:p>
    <w:p w:rsidR="00297AA2" w:rsidRPr="00297AA2" w:rsidRDefault="00297AA2" w:rsidP="00297AA2">
      <w:pPr>
        <w:spacing w:before="60" w:after="60"/>
        <w:jc w:val="both"/>
        <w:outlineLvl w:val="1"/>
      </w:pPr>
      <w:bookmarkStart w:id="371" w:name="_Toc422244289"/>
      <w:r w:rsidRPr="00297AA2">
        <w:t>10.1</w:t>
      </w:r>
      <w:r w:rsidR="00E23C22">
        <w:t>8</w:t>
      </w:r>
      <w:r w:rsidRPr="00297AA2">
        <w:t>.1 Форма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 xml:space="preserve">по предоставлению в адрес Гаранта уведомления об освобождении Гаранта от </w:t>
      </w:r>
      <w:r w:rsidRPr="00297AA2">
        <w:lastRenderedPageBreak/>
        <w:t>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w:t>
      </w:r>
      <w:r w:rsidR="00286A68">
        <w:t>смотрение в Арбитражный суд г. 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72"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72"/>
    </w:p>
    <w:p w:rsidR="00297AA2" w:rsidRPr="00297AA2" w:rsidRDefault="00297AA2" w:rsidP="00297AA2">
      <w:pPr>
        <w:spacing w:before="60" w:after="60"/>
        <w:jc w:val="both"/>
        <w:outlineLvl w:val="1"/>
      </w:pPr>
      <w:bookmarkStart w:id="373"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4"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74"/>
    </w:p>
    <w:p w:rsidR="00297AA2" w:rsidRPr="00297AA2" w:rsidRDefault="00297AA2" w:rsidP="00297AA2">
      <w:pPr>
        <w:spacing w:before="60" w:after="60"/>
        <w:ind w:left="1277"/>
        <w:jc w:val="both"/>
        <w:outlineLvl w:val="1"/>
      </w:pPr>
      <w:bookmarkStart w:id="375" w:name="_Toc422244293"/>
      <w:r w:rsidRPr="00297AA2">
        <w:t>10.2</w:t>
      </w:r>
      <w:r w:rsidR="00E23C22">
        <w:t>0</w:t>
      </w:r>
      <w:r w:rsidRPr="00297AA2">
        <w:t>.1 Форма банковской гарантии</w:t>
      </w:r>
      <w:bookmarkEnd w:id="375"/>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w:t>
      </w:r>
      <w:r w:rsidR="00286A68">
        <w:t>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6"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6"/>
    </w:p>
    <w:p w:rsidR="00297AA2" w:rsidRPr="00297AA2" w:rsidRDefault="00297AA2" w:rsidP="00297AA2">
      <w:pPr>
        <w:spacing w:before="60" w:after="60"/>
        <w:ind w:left="1277"/>
        <w:jc w:val="both"/>
        <w:outlineLvl w:val="1"/>
      </w:pPr>
      <w:bookmarkStart w:id="377" w:name="_Toc422244295"/>
      <w:r w:rsidRPr="00297AA2">
        <w:t>10.2</w:t>
      </w:r>
      <w:r w:rsidR="00E23C22">
        <w:t>1</w:t>
      </w:r>
      <w:r w:rsidRPr="00297AA2">
        <w:t>.1 Форма акта приемки Банковской гарантии</w:t>
      </w:r>
      <w:bookmarkEnd w:id="37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D9249A">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D9249A">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8"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8"/>
    </w:p>
    <w:p w:rsidR="00297AA2" w:rsidRPr="00297AA2" w:rsidRDefault="00297AA2" w:rsidP="00297AA2">
      <w:pPr>
        <w:spacing w:before="60" w:after="60"/>
        <w:ind w:left="1277"/>
        <w:jc w:val="both"/>
        <w:outlineLvl w:val="1"/>
      </w:pPr>
      <w:bookmarkStart w:id="379" w:name="_Toc422244297"/>
      <w:r w:rsidRPr="00297AA2">
        <w:t>10.2</w:t>
      </w:r>
      <w:r w:rsidR="00E23C22">
        <w:t>2</w:t>
      </w:r>
      <w:r w:rsidRPr="00297AA2">
        <w:t>.1 Форма справки о цепочке собственников компании</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D9249A">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D9249A">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D9249A">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D9249A">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D080A">
      <w:pPr>
        <w:spacing w:before="60" w:after="60"/>
        <w:jc w:val="both"/>
        <w:outlineLvl w:val="1"/>
      </w:pPr>
      <w:r w:rsidRPr="00297AA2">
        <w:rPr>
          <w:b/>
          <w:color w:val="000000"/>
          <w:spacing w:val="36"/>
        </w:rPr>
        <w:br w:type="page"/>
      </w:r>
      <w:bookmarkStart w:id="380" w:name="_Toc422244298"/>
      <w:r w:rsidRPr="00FD080A">
        <w:rPr>
          <w:color w:val="000000"/>
          <w:spacing w:val="36"/>
        </w:rPr>
        <w:lastRenderedPageBreak/>
        <w:t>10.2</w:t>
      </w:r>
      <w:r w:rsidR="00E23C22" w:rsidRPr="00FD080A">
        <w:rPr>
          <w:color w:val="000000"/>
          <w:spacing w:val="36"/>
        </w:rPr>
        <w:t>2</w:t>
      </w:r>
      <w:r w:rsidRPr="00FD080A">
        <w:rPr>
          <w:color w:val="000000"/>
          <w:spacing w:val="36"/>
        </w:rPr>
        <w:t>.2</w:t>
      </w:r>
      <w:r w:rsidRPr="00297AA2">
        <w:rPr>
          <w:b/>
          <w:color w:val="000000"/>
          <w:spacing w:val="36"/>
        </w:rPr>
        <w:t xml:space="preserve"> </w:t>
      </w:r>
      <w:r w:rsidRPr="00297AA2">
        <w:t>Инструкции по заполнению</w:t>
      </w:r>
      <w:bookmarkEnd w:id="380"/>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D9249A">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D9249A">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D9249A">
      <w:pPr>
        <w:numPr>
          <w:ilvl w:val="2"/>
          <w:numId w:val="35"/>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D9249A">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D9249A">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D9249A">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D9249A">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D9249A">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D9249A">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D9249A">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D9249A">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D9249A">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D9249A">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D9249A">
      <w:pPr>
        <w:numPr>
          <w:ilvl w:val="2"/>
          <w:numId w:val="35"/>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D9249A">
      <w:pPr>
        <w:numPr>
          <w:ilvl w:val="2"/>
          <w:numId w:val="35"/>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2"/>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81"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8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86A68" w:rsidP="00D9249A">
      <w:pPr>
        <w:widowControl/>
        <w:numPr>
          <w:ilvl w:val="0"/>
          <w:numId w:val="36"/>
        </w:numPr>
        <w:autoSpaceDE/>
        <w:autoSpaceDN/>
        <w:adjustRightInd/>
        <w:ind w:left="1418" w:hanging="567"/>
        <w:contextualSpacing/>
        <w:jc w:val="both"/>
      </w:pPr>
      <w:r>
        <w:rPr>
          <w:color w:val="548DD4" w:themeColor="text2" w:themeTint="99"/>
        </w:rPr>
        <w:t>ПАО «</w:t>
      </w:r>
      <w:proofErr w:type="spellStart"/>
      <w:r>
        <w:rPr>
          <w:color w:val="548DD4" w:themeColor="text2" w:themeTint="99"/>
        </w:rPr>
        <w:t>Томскэнергосбыт</w:t>
      </w:r>
      <w:proofErr w:type="spellEnd"/>
      <w:r>
        <w:rPr>
          <w:color w:val="548DD4" w:themeColor="text2" w:themeTint="99"/>
        </w:rPr>
        <w:t>»</w:t>
      </w:r>
      <w:r w:rsidR="00297AA2" w:rsidRPr="00297AA2">
        <w:rPr>
          <w:i/>
        </w:rPr>
        <w:t xml:space="preserve"> </w:t>
      </w:r>
      <w:r>
        <w:rPr>
          <w:color w:val="548DD4" w:themeColor="text2" w:themeTint="99"/>
        </w:rPr>
        <w:t>(634034, г. Томск, ул. Котовского, д. 19)</w:t>
      </w:r>
      <w:r w:rsidR="00297AA2" w:rsidRPr="00297AA2">
        <w:t>;</w:t>
      </w:r>
    </w:p>
    <w:p w:rsidR="00297AA2" w:rsidRPr="00297AA2" w:rsidRDefault="00286A68" w:rsidP="00D9249A">
      <w:pPr>
        <w:widowControl/>
        <w:numPr>
          <w:ilvl w:val="0"/>
          <w:numId w:val="36"/>
        </w:numPr>
        <w:autoSpaceDE/>
        <w:autoSpaceDN/>
        <w:adjustRightInd/>
        <w:ind w:left="1418" w:hanging="567"/>
        <w:contextualSpacing/>
        <w:jc w:val="both"/>
      </w:pPr>
      <w:r>
        <w:t>Публичное</w:t>
      </w:r>
      <w:r w:rsidR="00297AA2" w:rsidRPr="00297AA2">
        <w:t xml:space="preserve"> акционерное общество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D9249A">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D9249A">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D9249A">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D9249A">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D9249A">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3"/>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82" w:name="_Toc422244300"/>
      <w:r w:rsidRPr="00297AA2">
        <w:rPr>
          <w:b/>
        </w:rPr>
        <w:lastRenderedPageBreak/>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82"/>
    </w:p>
    <w:p w:rsidR="00297AA2" w:rsidRPr="00297AA2" w:rsidRDefault="00297AA2" w:rsidP="00297AA2">
      <w:pPr>
        <w:spacing w:before="60" w:after="60"/>
        <w:ind w:left="1277"/>
        <w:jc w:val="both"/>
        <w:outlineLvl w:val="1"/>
      </w:pPr>
      <w:bookmarkStart w:id="383" w:name="_Toc422244301"/>
      <w:r w:rsidRPr="00297AA2">
        <w:t>10.2</w:t>
      </w:r>
      <w:r w:rsidR="00E23C22">
        <w:t>4</w:t>
      </w:r>
      <w:r w:rsidRPr="00297AA2">
        <w:t>.1 Форма плана привлечения субподрядчиков (соисполнителей)</w:t>
      </w:r>
      <w:bookmarkEnd w:id="383"/>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636CD7" w:rsidRPr="00297AA2" w:rsidTr="004E2BE7">
        <w:trPr>
          <w:cantSplit/>
        </w:trPr>
        <w:tc>
          <w:tcPr>
            <w:tcW w:w="537" w:type="dxa"/>
            <w:vMerge w:val="restart"/>
            <w:shd w:val="clear" w:color="auto" w:fill="D9D9D9" w:themeFill="background1" w:themeFillShade="D9"/>
            <w:vAlign w:val="center"/>
          </w:tcPr>
          <w:p w:rsidR="00636CD7" w:rsidRPr="00297AA2" w:rsidRDefault="00636CD7" w:rsidP="004E2BE7">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tcPr>
          <w:p w:rsidR="00636CD7" w:rsidRPr="00297AA2" w:rsidRDefault="00636CD7" w:rsidP="004E2BE7">
            <w:pPr>
              <w:rPr>
                <w:sz w:val="20"/>
                <w:szCs w:val="20"/>
              </w:rPr>
            </w:pPr>
            <w:proofErr w:type="gramStart"/>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roofErr w:type="gramEnd"/>
          </w:p>
        </w:tc>
        <w:tc>
          <w:tcPr>
            <w:tcW w:w="1701" w:type="dxa"/>
            <w:vMerge w:val="restart"/>
            <w:shd w:val="clear" w:color="auto" w:fill="D9D9D9" w:themeFill="background1" w:themeFillShade="D9"/>
          </w:tcPr>
          <w:p w:rsidR="00636CD7" w:rsidRPr="00297AA2" w:rsidRDefault="00636CD7" w:rsidP="004E2BE7">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636CD7" w:rsidRPr="00B2071C" w:rsidRDefault="00636CD7" w:rsidP="004E2BE7">
            <w:pPr>
              <w:rPr>
                <w:sz w:val="20"/>
                <w:szCs w:val="20"/>
              </w:rPr>
            </w:pPr>
            <w:proofErr w:type="gramStart"/>
            <w:r w:rsidRPr="00B2071C">
              <w:rPr>
                <w:sz w:val="20"/>
                <w:szCs w:val="20"/>
              </w:rPr>
              <w:t>Относится</w:t>
            </w:r>
            <w:proofErr w:type="gramEnd"/>
            <w:r w:rsidRPr="00B2071C">
              <w:rPr>
                <w:sz w:val="20"/>
                <w:szCs w:val="20"/>
              </w:rPr>
              <w:t>/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636CD7" w:rsidRPr="00297AA2" w:rsidRDefault="00636CD7" w:rsidP="004E2BE7">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636CD7" w:rsidRPr="00297AA2" w:rsidRDefault="00636CD7" w:rsidP="004E2BE7">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636CD7" w:rsidRPr="00297AA2" w:rsidRDefault="00636CD7" w:rsidP="004E2BE7">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636CD7" w:rsidRPr="00297AA2" w:rsidRDefault="00636CD7" w:rsidP="004E2BE7">
            <w:pPr>
              <w:rPr>
                <w:sz w:val="20"/>
                <w:szCs w:val="20"/>
              </w:rPr>
            </w:pPr>
          </w:p>
        </w:tc>
        <w:tc>
          <w:tcPr>
            <w:tcW w:w="2268" w:type="dxa"/>
            <w:gridSpan w:val="2"/>
            <w:shd w:val="clear" w:color="auto" w:fill="D9D9D9" w:themeFill="background1" w:themeFillShade="D9"/>
          </w:tcPr>
          <w:p w:rsidR="00636CD7" w:rsidRPr="00297AA2" w:rsidRDefault="00636CD7" w:rsidP="004E2BE7">
            <w:pPr>
              <w:rPr>
                <w:sz w:val="20"/>
                <w:szCs w:val="20"/>
              </w:rPr>
            </w:pPr>
            <w:r w:rsidRPr="00297AA2">
              <w:rPr>
                <w:sz w:val="20"/>
                <w:szCs w:val="20"/>
              </w:rPr>
              <w:t>Цена договора, заключаемого с субподрядчиком (соисполнителем)</w:t>
            </w:r>
          </w:p>
        </w:tc>
      </w:tr>
      <w:tr w:rsidR="00636CD7" w:rsidRPr="00297AA2" w:rsidTr="004E2BE7">
        <w:trPr>
          <w:cantSplit/>
        </w:trPr>
        <w:tc>
          <w:tcPr>
            <w:tcW w:w="537" w:type="dxa"/>
            <w:vMerge/>
            <w:shd w:val="clear" w:color="auto" w:fill="D9D9D9" w:themeFill="background1" w:themeFillShade="D9"/>
            <w:vAlign w:val="center"/>
          </w:tcPr>
          <w:p w:rsidR="00636CD7" w:rsidRPr="00297AA2" w:rsidRDefault="00636CD7" w:rsidP="004E2BE7">
            <w:pPr>
              <w:jc w:val="center"/>
              <w:rPr>
                <w:sz w:val="20"/>
                <w:szCs w:val="20"/>
              </w:rPr>
            </w:pPr>
          </w:p>
        </w:tc>
        <w:tc>
          <w:tcPr>
            <w:tcW w:w="2406" w:type="dxa"/>
            <w:vMerge/>
            <w:shd w:val="clear" w:color="auto" w:fill="D9D9D9" w:themeFill="background1" w:themeFillShade="D9"/>
          </w:tcPr>
          <w:p w:rsidR="00636CD7" w:rsidRPr="00297AA2" w:rsidRDefault="00636CD7" w:rsidP="004E2BE7">
            <w:pPr>
              <w:rPr>
                <w:sz w:val="20"/>
                <w:szCs w:val="20"/>
              </w:rPr>
            </w:pPr>
          </w:p>
        </w:tc>
        <w:tc>
          <w:tcPr>
            <w:tcW w:w="1701" w:type="dxa"/>
            <w:vMerge/>
            <w:shd w:val="clear" w:color="auto" w:fill="D9D9D9" w:themeFill="background1" w:themeFillShade="D9"/>
          </w:tcPr>
          <w:p w:rsidR="00636CD7" w:rsidRPr="00297AA2" w:rsidRDefault="00636CD7" w:rsidP="004E2BE7">
            <w:pPr>
              <w:rPr>
                <w:sz w:val="20"/>
                <w:szCs w:val="20"/>
              </w:rPr>
            </w:pPr>
          </w:p>
        </w:tc>
        <w:tc>
          <w:tcPr>
            <w:tcW w:w="2126" w:type="dxa"/>
            <w:vMerge/>
            <w:shd w:val="clear" w:color="auto" w:fill="D9D9D9" w:themeFill="background1" w:themeFillShade="D9"/>
          </w:tcPr>
          <w:p w:rsidR="00636CD7" w:rsidRPr="00297AA2" w:rsidRDefault="00636CD7" w:rsidP="004E2BE7">
            <w:pPr>
              <w:jc w:val="center"/>
              <w:rPr>
                <w:sz w:val="20"/>
                <w:szCs w:val="20"/>
              </w:rPr>
            </w:pPr>
          </w:p>
        </w:tc>
        <w:tc>
          <w:tcPr>
            <w:tcW w:w="2126" w:type="dxa"/>
            <w:vMerge/>
            <w:shd w:val="clear" w:color="auto" w:fill="D9D9D9" w:themeFill="background1" w:themeFillShade="D9"/>
          </w:tcPr>
          <w:p w:rsidR="00636CD7" w:rsidRPr="00297AA2" w:rsidRDefault="00636CD7" w:rsidP="004E2BE7">
            <w:pPr>
              <w:jc w:val="center"/>
              <w:rPr>
                <w:sz w:val="20"/>
                <w:szCs w:val="20"/>
              </w:rPr>
            </w:pPr>
          </w:p>
        </w:tc>
        <w:tc>
          <w:tcPr>
            <w:tcW w:w="1843" w:type="dxa"/>
            <w:vMerge/>
            <w:shd w:val="clear" w:color="auto" w:fill="D9D9D9" w:themeFill="background1" w:themeFillShade="D9"/>
          </w:tcPr>
          <w:p w:rsidR="00636CD7" w:rsidRPr="00297AA2" w:rsidRDefault="00636CD7" w:rsidP="004E2BE7">
            <w:pPr>
              <w:jc w:val="center"/>
              <w:rPr>
                <w:sz w:val="20"/>
                <w:szCs w:val="20"/>
              </w:rPr>
            </w:pPr>
          </w:p>
        </w:tc>
        <w:tc>
          <w:tcPr>
            <w:tcW w:w="1701" w:type="dxa"/>
            <w:vMerge/>
            <w:shd w:val="clear" w:color="auto" w:fill="D9D9D9" w:themeFill="background1" w:themeFillShade="D9"/>
          </w:tcPr>
          <w:p w:rsidR="00636CD7" w:rsidRPr="00297AA2" w:rsidRDefault="00636CD7" w:rsidP="004E2BE7">
            <w:pPr>
              <w:jc w:val="center"/>
              <w:rPr>
                <w:sz w:val="20"/>
                <w:szCs w:val="20"/>
              </w:rPr>
            </w:pPr>
          </w:p>
        </w:tc>
        <w:tc>
          <w:tcPr>
            <w:tcW w:w="1134" w:type="dxa"/>
            <w:shd w:val="clear" w:color="auto" w:fill="D9D9D9" w:themeFill="background1" w:themeFillShade="D9"/>
            <w:vAlign w:val="center"/>
          </w:tcPr>
          <w:p w:rsidR="00636CD7" w:rsidRPr="00297AA2" w:rsidRDefault="00636CD7" w:rsidP="004E2BE7">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636CD7" w:rsidRPr="00297AA2" w:rsidRDefault="00636CD7" w:rsidP="004E2BE7">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636CD7" w:rsidRPr="00297AA2" w:rsidTr="004E2BE7">
        <w:trPr>
          <w:cantSplit/>
        </w:trPr>
        <w:tc>
          <w:tcPr>
            <w:tcW w:w="537" w:type="dxa"/>
            <w:shd w:val="clear" w:color="auto" w:fill="D9D9D9" w:themeFill="background1" w:themeFillShade="D9"/>
            <w:vAlign w:val="center"/>
          </w:tcPr>
          <w:p w:rsidR="00636CD7" w:rsidRPr="00297AA2" w:rsidRDefault="00636CD7" w:rsidP="004E2BE7">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636CD7" w:rsidRPr="00297AA2" w:rsidRDefault="00636CD7" w:rsidP="004E2BE7">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636CD7" w:rsidRPr="00297AA2" w:rsidRDefault="00636CD7" w:rsidP="004E2BE7">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636CD7" w:rsidRPr="00297AA2" w:rsidRDefault="00636CD7" w:rsidP="004E2BE7">
            <w:pPr>
              <w:jc w:val="center"/>
              <w:rPr>
                <w:i/>
                <w:sz w:val="18"/>
                <w:szCs w:val="18"/>
              </w:rPr>
            </w:pPr>
            <w:r>
              <w:rPr>
                <w:i/>
                <w:sz w:val="18"/>
                <w:szCs w:val="18"/>
              </w:rPr>
              <w:t>4</w:t>
            </w:r>
          </w:p>
        </w:tc>
        <w:tc>
          <w:tcPr>
            <w:tcW w:w="2126" w:type="dxa"/>
            <w:shd w:val="clear" w:color="auto" w:fill="D9D9D9" w:themeFill="background1" w:themeFillShade="D9"/>
          </w:tcPr>
          <w:p w:rsidR="00636CD7" w:rsidRPr="00297AA2" w:rsidRDefault="00636CD7" w:rsidP="004E2BE7">
            <w:pPr>
              <w:jc w:val="center"/>
              <w:rPr>
                <w:i/>
                <w:sz w:val="18"/>
                <w:szCs w:val="18"/>
              </w:rPr>
            </w:pPr>
            <w:r>
              <w:rPr>
                <w:i/>
                <w:sz w:val="18"/>
                <w:szCs w:val="18"/>
              </w:rPr>
              <w:t>5</w:t>
            </w:r>
          </w:p>
        </w:tc>
        <w:tc>
          <w:tcPr>
            <w:tcW w:w="1843" w:type="dxa"/>
            <w:shd w:val="clear" w:color="auto" w:fill="D9D9D9" w:themeFill="background1" w:themeFillShade="D9"/>
          </w:tcPr>
          <w:p w:rsidR="00636CD7" w:rsidRPr="00297AA2" w:rsidRDefault="00636CD7" w:rsidP="004E2BE7">
            <w:pPr>
              <w:jc w:val="center"/>
              <w:rPr>
                <w:i/>
                <w:sz w:val="18"/>
                <w:szCs w:val="18"/>
              </w:rPr>
            </w:pPr>
            <w:r>
              <w:rPr>
                <w:i/>
                <w:sz w:val="18"/>
                <w:szCs w:val="18"/>
              </w:rPr>
              <w:t>6</w:t>
            </w:r>
          </w:p>
        </w:tc>
        <w:tc>
          <w:tcPr>
            <w:tcW w:w="1701" w:type="dxa"/>
            <w:shd w:val="clear" w:color="auto" w:fill="D9D9D9" w:themeFill="background1" w:themeFillShade="D9"/>
          </w:tcPr>
          <w:p w:rsidR="00636CD7" w:rsidRPr="00297AA2" w:rsidRDefault="00636CD7" w:rsidP="004E2BE7">
            <w:pPr>
              <w:jc w:val="center"/>
              <w:rPr>
                <w:i/>
                <w:sz w:val="18"/>
                <w:szCs w:val="18"/>
              </w:rPr>
            </w:pPr>
            <w:r>
              <w:rPr>
                <w:i/>
                <w:sz w:val="18"/>
                <w:szCs w:val="18"/>
              </w:rPr>
              <w:t>7</w:t>
            </w:r>
          </w:p>
        </w:tc>
        <w:tc>
          <w:tcPr>
            <w:tcW w:w="1134" w:type="dxa"/>
            <w:shd w:val="clear" w:color="auto" w:fill="D9D9D9" w:themeFill="background1" w:themeFillShade="D9"/>
          </w:tcPr>
          <w:p w:rsidR="00636CD7" w:rsidRPr="00297AA2" w:rsidRDefault="00636CD7" w:rsidP="004E2BE7">
            <w:pPr>
              <w:jc w:val="center"/>
              <w:rPr>
                <w:i/>
                <w:sz w:val="18"/>
                <w:szCs w:val="18"/>
              </w:rPr>
            </w:pPr>
            <w:r>
              <w:rPr>
                <w:i/>
                <w:sz w:val="18"/>
                <w:szCs w:val="18"/>
              </w:rPr>
              <w:t>8</w:t>
            </w:r>
          </w:p>
        </w:tc>
        <w:tc>
          <w:tcPr>
            <w:tcW w:w="1134" w:type="dxa"/>
            <w:shd w:val="clear" w:color="auto" w:fill="D9D9D9" w:themeFill="background1" w:themeFillShade="D9"/>
          </w:tcPr>
          <w:p w:rsidR="00636CD7" w:rsidRPr="00297AA2" w:rsidRDefault="00636CD7" w:rsidP="004E2BE7">
            <w:pPr>
              <w:jc w:val="center"/>
              <w:rPr>
                <w:i/>
                <w:sz w:val="18"/>
                <w:szCs w:val="18"/>
              </w:rPr>
            </w:pPr>
            <w:r w:rsidRPr="00297AA2">
              <w:rPr>
                <w:i/>
                <w:sz w:val="18"/>
                <w:szCs w:val="18"/>
              </w:rPr>
              <w:t>8</w:t>
            </w:r>
          </w:p>
        </w:tc>
      </w:tr>
      <w:tr w:rsidR="00636CD7" w:rsidRPr="00297AA2" w:rsidTr="004E2BE7">
        <w:tc>
          <w:tcPr>
            <w:tcW w:w="537" w:type="dxa"/>
            <w:vAlign w:val="center"/>
          </w:tcPr>
          <w:p w:rsidR="00636CD7" w:rsidRPr="00297AA2" w:rsidRDefault="00636CD7" w:rsidP="004E2BE7">
            <w:pPr>
              <w:widowControl/>
              <w:autoSpaceDE/>
              <w:autoSpaceDN/>
              <w:adjustRightInd/>
              <w:spacing w:before="120" w:after="120"/>
              <w:jc w:val="center"/>
              <w:rPr>
                <w:sz w:val="22"/>
                <w:szCs w:val="22"/>
              </w:rPr>
            </w:pPr>
            <w:r w:rsidRPr="00297AA2">
              <w:rPr>
                <w:sz w:val="22"/>
                <w:szCs w:val="22"/>
              </w:rPr>
              <w:t>1.</w:t>
            </w:r>
          </w:p>
        </w:tc>
        <w:tc>
          <w:tcPr>
            <w:tcW w:w="2406"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1843"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r>
      <w:tr w:rsidR="00636CD7" w:rsidRPr="00297AA2" w:rsidTr="004E2BE7">
        <w:tc>
          <w:tcPr>
            <w:tcW w:w="537" w:type="dxa"/>
            <w:vAlign w:val="center"/>
          </w:tcPr>
          <w:p w:rsidR="00636CD7" w:rsidRPr="00297AA2" w:rsidRDefault="00636CD7" w:rsidP="004E2BE7">
            <w:pPr>
              <w:widowControl/>
              <w:autoSpaceDE/>
              <w:autoSpaceDN/>
              <w:adjustRightInd/>
              <w:spacing w:before="120" w:after="120"/>
              <w:jc w:val="center"/>
              <w:rPr>
                <w:sz w:val="22"/>
                <w:szCs w:val="22"/>
              </w:rPr>
            </w:pPr>
            <w:r w:rsidRPr="00297AA2">
              <w:rPr>
                <w:sz w:val="22"/>
                <w:szCs w:val="22"/>
              </w:rPr>
              <w:t>2.</w:t>
            </w:r>
          </w:p>
        </w:tc>
        <w:tc>
          <w:tcPr>
            <w:tcW w:w="2406"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1843"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r>
      <w:tr w:rsidR="00636CD7" w:rsidRPr="00297AA2" w:rsidTr="004E2BE7">
        <w:tc>
          <w:tcPr>
            <w:tcW w:w="537" w:type="dxa"/>
            <w:vAlign w:val="center"/>
          </w:tcPr>
          <w:p w:rsidR="00636CD7" w:rsidRPr="00297AA2" w:rsidRDefault="00636CD7" w:rsidP="004E2BE7">
            <w:pPr>
              <w:jc w:val="center"/>
              <w:rPr>
                <w:sz w:val="22"/>
                <w:szCs w:val="22"/>
              </w:rPr>
            </w:pPr>
            <w:r w:rsidRPr="00297AA2">
              <w:rPr>
                <w:sz w:val="22"/>
                <w:szCs w:val="22"/>
              </w:rPr>
              <w:t>…</w:t>
            </w:r>
          </w:p>
        </w:tc>
        <w:tc>
          <w:tcPr>
            <w:tcW w:w="2406"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1843"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FD080A">
      <w:pPr>
        <w:spacing w:before="60" w:after="60"/>
        <w:jc w:val="both"/>
        <w:outlineLvl w:val="1"/>
      </w:pPr>
      <w:bookmarkStart w:id="384" w:name="_Toc422244302"/>
      <w:r w:rsidRPr="00297AA2">
        <w:lastRenderedPageBreak/>
        <w:t>10.2</w:t>
      </w:r>
      <w:r w:rsidR="00E23C22">
        <w:t>4</w:t>
      </w:r>
      <w:r w:rsidRPr="00297AA2">
        <w:t>.2 Инструкции по заполнению</w:t>
      </w:r>
      <w:bookmarkEnd w:id="384"/>
    </w:p>
    <w:p w:rsidR="00297AA2" w:rsidRPr="00297AA2" w:rsidRDefault="00297AA2" w:rsidP="00FD080A">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FD080A">
        <w:t>правом</w:t>
      </w:r>
      <w:r w:rsidRPr="00297AA2">
        <w:t xml:space="preserve"> привлечения субподрядчиков (соисполнителей).</w:t>
      </w:r>
    </w:p>
    <w:p w:rsidR="00297AA2" w:rsidRPr="00297AA2" w:rsidRDefault="00297AA2" w:rsidP="00FD080A">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FD080A">
      <w:pPr>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FD080A">
      <w:pPr>
        <w:spacing w:before="60" w:after="60"/>
        <w:jc w:val="both"/>
      </w:pPr>
      <w:r w:rsidRPr="00297AA2">
        <w:t>10.2</w:t>
      </w:r>
      <w:r w:rsidR="00E23C22">
        <w:t>4</w:t>
      </w:r>
      <w:r w:rsidRPr="00297AA2">
        <w:t>.2.4</w:t>
      </w:r>
      <w:proofErr w:type="gramStart"/>
      <w:r w:rsidRPr="00297AA2">
        <w:t xml:space="preserve"> В</w:t>
      </w:r>
      <w:proofErr w:type="gramEnd"/>
      <w:r w:rsidRPr="00297AA2">
        <w:t xml:space="preserve"> данной форме Потенциальный участник указывает:</w:t>
      </w:r>
    </w:p>
    <w:p w:rsidR="00297AA2" w:rsidRPr="00297AA2" w:rsidRDefault="00297AA2" w:rsidP="00FD080A">
      <w:pPr>
        <w:contextualSpacing/>
        <w:jc w:val="both"/>
        <w:outlineLvl w:val="1"/>
      </w:pPr>
      <w:bookmarkStart w:id="385"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5"/>
      <w:r w:rsidRPr="00297AA2">
        <w:t xml:space="preserve"> </w:t>
      </w:r>
      <w:proofErr w:type="gramEnd"/>
    </w:p>
    <w:p w:rsidR="00297AA2" w:rsidRPr="00297AA2" w:rsidRDefault="00297AA2" w:rsidP="00FD080A">
      <w:pPr>
        <w:contextualSpacing/>
        <w:jc w:val="both"/>
        <w:outlineLvl w:val="1"/>
      </w:pPr>
      <w:bookmarkStart w:id="386" w:name="_Toc422244304"/>
      <w:r w:rsidRPr="00297AA2">
        <w:t>б) предмет договора, заключаемого с субподрядчиком (соисполнителем), с указанием количества поставляемой им Продукции;</w:t>
      </w:r>
      <w:bookmarkEnd w:id="386"/>
      <w:r w:rsidRPr="00297AA2">
        <w:t xml:space="preserve"> </w:t>
      </w:r>
    </w:p>
    <w:p w:rsidR="00297AA2" w:rsidRPr="00297AA2" w:rsidRDefault="00297AA2" w:rsidP="00FD080A">
      <w:pPr>
        <w:contextualSpacing/>
        <w:jc w:val="both"/>
        <w:outlineLvl w:val="1"/>
      </w:pPr>
      <w:bookmarkStart w:id="387" w:name="_Toc422244305"/>
      <w:r w:rsidRPr="00297AA2">
        <w:t>в) место, условия и сроки (периоды) поставки Продукции субподрядчиком (соисполнителем);</w:t>
      </w:r>
      <w:bookmarkEnd w:id="387"/>
      <w:r w:rsidRPr="00297AA2">
        <w:t xml:space="preserve"> </w:t>
      </w:r>
    </w:p>
    <w:p w:rsidR="00297AA2" w:rsidRPr="00297AA2" w:rsidRDefault="00297AA2" w:rsidP="00FD080A">
      <w:pPr>
        <w:contextualSpacing/>
        <w:jc w:val="both"/>
        <w:outlineLvl w:val="1"/>
      </w:pPr>
      <w:bookmarkStart w:id="388" w:name="_Toc422244306"/>
      <w:r w:rsidRPr="00297AA2">
        <w:t>г) цена договора, заключаемого с субподрядчиком (соисполнителем).</w:t>
      </w:r>
      <w:bookmarkEnd w:id="388"/>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4"/>
          <w:headerReference w:type="default" r:id="rId25"/>
          <w:footerReference w:type="even" r:id="rId26"/>
          <w:footerReference w:type="default" r:id="rId27"/>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89" w:name="_Toc402520618"/>
      <w:bookmarkStart w:id="390"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89"/>
      <w:bookmarkEnd w:id="390"/>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4E2BE7">
        <w:tc>
          <w:tcPr>
            <w:tcW w:w="4644" w:type="dxa"/>
          </w:tcPr>
          <w:p w:rsidR="00C70023" w:rsidRPr="00297AA2" w:rsidRDefault="00C70023" w:rsidP="004E2BE7">
            <w:pPr>
              <w:jc w:val="right"/>
              <w:rPr>
                <w:sz w:val="26"/>
                <w:szCs w:val="26"/>
              </w:rPr>
            </w:pPr>
            <w:r>
              <w:rPr>
                <w:sz w:val="26"/>
                <w:szCs w:val="26"/>
              </w:rPr>
              <w:t>_________</w:t>
            </w:r>
            <w:r w:rsidRPr="00297AA2">
              <w:rPr>
                <w:sz w:val="26"/>
                <w:szCs w:val="26"/>
              </w:rPr>
              <w:t>__________________</w:t>
            </w:r>
          </w:p>
          <w:p w:rsidR="00C70023" w:rsidRPr="00297AA2" w:rsidRDefault="00C70023" w:rsidP="004E2BE7">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4E2BE7">
        <w:tc>
          <w:tcPr>
            <w:tcW w:w="4644" w:type="dxa"/>
          </w:tcPr>
          <w:p w:rsidR="00C70023" w:rsidRPr="00297AA2" w:rsidRDefault="00C70023" w:rsidP="004E2BE7">
            <w:pPr>
              <w:jc w:val="right"/>
              <w:rPr>
                <w:sz w:val="26"/>
                <w:szCs w:val="26"/>
              </w:rPr>
            </w:pPr>
            <w:r>
              <w:rPr>
                <w:sz w:val="26"/>
                <w:szCs w:val="26"/>
              </w:rPr>
              <w:t>_________</w:t>
            </w:r>
            <w:r w:rsidRPr="00297AA2">
              <w:rPr>
                <w:sz w:val="26"/>
                <w:szCs w:val="26"/>
              </w:rPr>
              <w:t>__________________</w:t>
            </w:r>
          </w:p>
          <w:p w:rsidR="00C70023" w:rsidRPr="00297AA2" w:rsidRDefault="00C70023" w:rsidP="004E2BE7">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91"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9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92"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92"/>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D9249A">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D9249A">
      <w:pPr>
        <w:widowControl/>
        <w:numPr>
          <w:ilvl w:val="0"/>
          <w:numId w:val="38"/>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93" w:name="_Toc130043628"/>
      <w:bookmarkStart w:id="394" w:name="_Toc130043639"/>
      <w:bookmarkStart w:id="395" w:name="_Toc130043640"/>
      <w:bookmarkStart w:id="396" w:name="_Toc130043643"/>
      <w:bookmarkStart w:id="397" w:name="_Toc130043645"/>
      <w:bookmarkStart w:id="398" w:name="_Toc130043647"/>
      <w:bookmarkStart w:id="399" w:name="_Toc130043650"/>
      <w:bookmarkStart w:id="400" w:name="_Toc130043659"/>
      <w:bookmarkStart w:id="401" w:name="_Toc130043667"/>
      <w:bookmarkStart w:id="402" w:name="_Toc130043675"/>
      <w:bookmarkStart w:id="403" w:name="_Toc130043711"/>
      <w:bookmarkStart w:id="404" w:name="_Toc130043718"/>
      <w:bookmarkStart w:id="405" w:name="_Toc130043719"/>
      <w:bookmarkStart w:id="406" w:name="_Hlt22846931"/>
      <w:bookmarkEnd w:id="297"/>
      <w:bookmarkEnd w:id="298"/>
      <w:bookmarkEnd w:id="299"/>
      <w:bookmarkEnd w:id="300"/>
      <w:bookmarkEnd w:id="301"/>
      <w:bookmarkEnd w:id="302"/>
      <w:bookmarkEnd w:id="303"/>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407" w:name="_Toc422244316"/>
      <w:r w:rsidRPr="00043F76">
        <w:rPr>
          <w:sz w:val="24"/>
          <w:szCs w:val="24"/>
        </w:rPr>
        <w:lastRenderedPageBreak/>
        <w:t>10.2</w:t>
      </w:r>
      <w:r w:rsidR="009661B1">
        <w:rPr>
          <w:sz w:val="24"/>
          <w:szCs w:val="24"/>
        </w:rPr>
        <w:t>7</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471B82">
        <w:rPr>
          <w:sz w:val="24"/>
          <w:szCs w:val="24"/>
        </w:rPr>
        <w:t>6</w:t>
      </w:r>
      <w:r w:rsidRPr="00043F76">
        <w:rPr>
          <w:sz w:val="24"/>
          <w:szCs w:val="24"/>
        </w:rPr>
        <w:t>)</w:t>
      </w:r>
    </w:p>
    <w:p w:rsidR="00830718" w:rsidRPr="00043F76" w:rsidRDefault="00830718" w:rsidP="00830718">
      <w:r w:rsidRPr="00043F76">
        <w:t>10.2</w:t>
      </w:r>
      <w:r w:rsidR="009661B1">
        <w:t>7</w:t>
      </w:r>
      <w:r w:rsidRPr="00043F76">
        <w:t>.1 Форма гарантийного письма об отсутствии изменений в документах 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proofErr w:type="gramStart"/>
      <w:r w:rsidRPr="0002303A">
        <w:rPr>
          <w:snapToGrid w:val="0"/>
        </w:rPr>
        <w:t>от</w:t>
      </w:r>
      <w:proofErr w:type="spellEnd"/>
      <w:proofErr w:type="gram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 xml:space="preserve">(фамилия, имя, отчество </w:t>
            </w:r>
            <w:proofErr w:type="gramStart"/>
            <w:r w:rsidRPr="00C53CF3">
              <w:rPr>
                <w:vertAlign w:val="superscript"/>
              </w:rPr>
              <w:t>подписавшего</w:t>
            </w:r>
            <w:proofErr w:type="gramEnd"/>
            <w:r w:rsidRPr="00C53CF3">
              <w:rPr>
                <w:vertAlign w:val="superscript"/>
              </w:rPr>
              <w:t>,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lastRenderedPageBreak/>
        <w:t>10.</w:t>
      </w:r>
      <w:r>
        <w:rPr>
          <w:b/>
          <w:snapToGrid w:val="0"/>
        </w:rPr>
        <w:t>2</w:t>
      </w:r>
      <w:r w:rsidR="009661B1">
        <w:rPr>
          <w:b/>
          <w:snapToGrid w:val="0"/>
        </w:rPr>
        <w:t>7</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9661B1">
        <w:rPr>
          <w:snapToGrid w:val="0"/>
        </w:rPr>
        <w:t>7</w:t>
      </w:r>
      <w:r>
        <w:rPr>
          <w:snapToGrid w:val="0"/>
        </w:rPr>
        <w:t>.2.1</w:t>
      </w:r>
      <w:r w:rsidRPr="00C53CF3">
        <w:rPr>
          <w:snapToGrid w:val="0"/>
        </w:rPr>
        <w:t xml:space="preserve"> Данная форма заполняется и </w:t>
      </w:r>
      <w:proofErr w:type="gramStart"/>
      <w:r w:rsidRPr="00C53CF3">
        <w:rPr>
          <w:snapToGrid w:val="0"/>
        </w:rPr>
        <w:t>подается</w:t>
      </w:r>
      <w:proofErr w:type="gramEnd"/>
      <w:r w:rsidRPr="00C53CF3">
        <w:rPr>
          <w:snapToGrid w:val="0"/>
        </w:rPr>
        <w:t xml:space="preserve">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02303A">
        <w:rPr>
          <w:snapToGrid w:val="0"/>
        </w:rPr>
        <w:t>Интер</w:t>
      </w:r>
      <w:proofErr w:type="spellEnd"/>
      <w:r w:rsidRPr="0002303A">
        <w:rPr>
          <w:snapToGrid w:val="0"/>
        </w:rPr>
        <w:t xml:space="preserve">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9661B1">
        <w:rPr>
          <w:snapToGrid w:val="0"/>
        </w:rPr>
        <w:t>7</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9661B1">
        <w:rPr>
          <w:snapToGrid w:val="0"/>
        </w:rPr>
        <w:t>7</w:t>
      </w:r>
      <w:r>
        <w:rPr>
          <w:snapToGrid w:val="0"/>
        </w:rPr>
        <w:t>.2.3</w:t>
      </w:r>
      <w:r w:rsidRPr="00C53CF3">
        <w:rPr>
          <w:snapToGrid w:val="0"/>
        </w:rPr>
        <w:t xml:space="preserve"> Потенциальный участник указывает свое фирменное наименование, в </w:t>
      </w:r>
      <w:proofErr w:type="spellStart"/>
      <w:r w:rsidRPr="00C53CF3">
        <w:rPr>
          <w:snapToGrid w:val="0"/>
        </w:rPr>
        <w:t>т.ч</w:t>
      </w:r>
      <w:proofErr w:type="spellEnd"/>
      <w:r w:rsidRPr="00C53CF3">
        <w:rPr>
          <w:snapToGrid w:val="0"/>
        </w:rPr>
        <w:t>.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9661B1">
        <w:rPr>
          <w:snapToGrid w:val="0"/>
        </w:rPr>
        <w:t>7</w:t>
      </w:r>
      <w:r>
        <w:rPr>
          <w:snapToGrid w:val="0"/>
        </w:rPr>
        <w:t>.2</w:t>
      </w:r>
      <w:r w:rsidRPr="00C53CF3">
        <w:rPr>
          <w:snapToGrid w:val="0"/>
        </w:rPr>
        <w:t>.4</w:t>
      </w:r>
      <w:proofErr w:type="gramStart"/>
      <w:r w:rsidRPr="00C53CF3">
        <w:rPr>
          <w:snapToGrid w:val="0"/>
        </w:rPr>
        <w:t xml:space="preserve"> В</w:t>
      </w:r>
      <w:proofErr w:type="gramEnd"/>
      <w:r w:rsidRPr="00C53CF3">
        <w:rPr>
          <w:snapToGrid w:val="0"/>
        </w:rPr>
        <w:t xml:space="preserve">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w:t>
      </w:r>
      <w:proofErr w:type="spellStart"/>
      <w:r w:rsidRPr="00B612C5">
        <w:rPr>
          <w:snapToGrid w:val="0"/>
        </w:rPr>
        <w:t>Интер</w:t>
      </w:r>
      <w:proofErr w:type="spellEnd"/>
      <w:r w:rsidRPr="00B612C5">
        <w:rPr>
          <w:snapToGrid w:val="0"/>
        </w:rPr>
        <w:t xml:space="preserve">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407"/>
    <w:p w:rsidR="00B612C5" w:rsidRPr="002E2BE8" w:rsidRDefault="00B612C5" w:rsidP="00FA4E7F">
      <w:pPr>
        <w:pStyle w:val="af8"/>
        <w:ind w:left="1134"/>
        <w:contextualSpacing w:val="0"/>
        <w:outlineLvl w:val="1"/>
      </w:pPr>
    </w:p>
    <w:sectPr w:rsidR="00B612C5" w:rsidRPr="002E2BE8" w:rsidSect="007D058C">
      <w:headerReference w:type="even" r:id="rId28"/>
      <w:headerReference w:type="default" r:id="rId29"/>
      <w:footerReference w:type="even" r:id="rId30"/>
      <w:footerReference w:type="default" r:id="rId3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A68" w:rsidRDefault="00286A68" w:rsidP="00706E83">
      <w:r>
        <w:separator/>
      </w:r>
    </w:p>
  </w:endnote>
  <w:endnote w:type="continuationSeparator" w:id="0">
    <w:p w:rsidR="00286A68" w:rsidRDefault="00286A6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altName w:val="Verdana"/>
    <w:panose1 w:val="020B0604030504040204"/>
    <w:charset w:val="CC"/>
    <w:family w:val="swiss"/>
    <w:pitch w:val="variable"/>
    <w:sig w:usb0="A10006FF" w:usb1="4000205B" w:usb2="00000010" w:usb3="00000000" w:csb0="0000019F" w:csb1="00000000"/>
  </w:font>
  <w:font w:name="Arial Narrow">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Default="00286A68">
    <w:pPr>
      <w:pStyle w:val="af3"/>
    </w:pPr>
  </w:p>
  <w:p w:rsidR="00286A68" w:rsidRDefault="00286A6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Pr="005A52EB" w:rsidRDefault="00C018B1" w:rsidP="008952AE">
    <w:pPr>
      <w:pStyle w:val="af3"/>
    </w:pPr>
    <w:sdt>
      <w:sdtPr>
        <w:rPr>
          <w:i/>
          <w:color w:val="365F91" w:themeColor="accent1" w:themeShade="BF"/>
        </w:rPr>
        <w:alias w:val="Автор"/>
        <w:id w:val="28075853"/>
        <w:dataBinding w:prefixMappings="xmlns:ns0='http://schemas.openxmlformats.org/package/2006/metadata/core-properties' xmlns:ns1='http://purl.org/dc/elements/1.1/'" w:xpath="/ns0:coreProperties[1]/ns1:creator[1]" w:storeItemID="{6C3C8BC8-F283-45AE-878A-BAB7291924A1}"/>
        <w:text/>
      </w:sdtPr>
      <w:sdtEndPr/>
      <w:sdtContent>
        <w:r w:rsidR="00286A68">
          <w:rPr>
            <w:i/>
            <w:color w:val="365F91" w:themeColor="accent1" w:themeShade="BF"/>
          </w:rPr>
          <w:t>Закупочная документация по проведению процедуры закупки на право заключения договора на поставку товара/выполнение работ/ оказание услу</w:t>
        </w:r>
        <w:proofErr w:type="gramStart"/>
        <w:r w:rsidR="00286A68">
          <w:rPr>
            <w:i/>
            <w:color w:val="365F91" w:themeColor="accent1" w:themeShade="BF"/>
          </w:rPr>
          <w:t>г[</w:t>
        </w:r>
        <w:proofErr w:type="gramEnd"/>
        <w:r w:rsidR="00286A68">
          <w:rPr>
            <w:i/>
            <w:color w:val="365F91" w:themeColor="accent1" w:themeShade="BF"/>
          </w:rPr>
          <w:t>наименование лота] для нужд [наименование организации,]</w:t>
        </w:r>
      </w:sdtContent>
    </w:sdt>
    <w:r w:rsidR="00286A68">
      <w:rPr>
        <w:noProof/>
        <w:color w:val="4F81BD" w:themeColor="accent1"/>
      </w:rPr>
      <mc:AlternateContent>
        <mc:Choice Requires="wps">
          <w:drawing>
            <wp:anchor distT="91440" distB="91440" distL="114300" distR="114300" simplePos="0" relativeHeight="251670528" behindDoc="1" locked="0" layoutInCell="1" allowOverlap="1" wp14:anchorId="7C3B8F58" wp14:editId="13F71F81">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Pr="00BA6F70" w:rsidRDefault="00286A68"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Pr="005A52EB" w:rsidRDefault="00C018B1" w:rsidP="008952AE">
    <w:pPr>
      <w:pStyle w:val="af3"/>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286A68">
          <w:rPr>
            <w:i/>
            <w:color w:val="365F91" w:themeColor="accent1" w:themeShade="BF"/>
          </w:rPr>
          <w:t>Закупочная документация по проведению процедуры закупки на право заключения договора на поставку товара/выполнение работ/ оказание услу</w:t>
        </w:r>
        <w:proofErr w:type="gramStart"/>
        <w:r w:rsidR="00286A68">
          <w:rPr>
            <w:i/>
            <w:color w:val="365F91" w:themeColor="accent1" w:themeShade="BF"/>
          </w:rPr>
          <w:t>г[</w:t>
        </w:r>
        <w:proofErr w:type="gramEnd"/>
        <w:r w:rsidR="00286A68">
          <w:rPr>
            <w:i/>
            <w:color w:val="365F91" w:themeColor="accent1" w:themeShade="BF"/>
          </w:rPr>
          <w:t>наименование лота] для нужд [наименование организации,]</w:t>
        </w:r>
      </w:sdtContent>
    </w:sdt>
    <w:r w:rsidR="00286A68">
      <w:rPr>
        <w:noProof/>
        <w:color w:val="4F81BD" w:themeColor="accent1"/>
      </w:rPr>
      <mc:AlternateContent>
        <mc:Choice Requires="wps">
          <w:drawing>
            <wp:anchor distT="91440" distB="91440" distL="114300" distR="114300" simplePos="0" relativeHeight="251660288" behindDoc="1" locked="0" layoutInCell="1" allowOverlap="1" wp14:anchorId="09067A52" wp14:editId="588F453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Default="00286A68">
    <w:pPr>
      <w:pStyle w:val="af3"/>
    </w:pPr>
  </w:p>
  <w:p w:rsidR="00286A68" w:rsidRDefault="00286A6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Default="00286A68">
    <w:pPr>
      <w:pStyle w:val="af3"/>
    </w:pPr>
  </w:p>
  <w:p w:rsidR="00286A68" w:rsidRDefault="00286A6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Pr="005A4803" w:rsidRDefault="00C018B1" w:rsidP="00F27CCD">
    <w:pPr>
      <w:pStyle w:val="af3"/>
      <w:rPr>
        <w:color w:val="000000" w:themeColor="text1"/>
      </w:rPr>
    </w:pPr>
    <w:sdt>
      <w:sdtPr>
        <w:rPr>
          <w:i/>
          <w:color w:val="365F91" w:themeColor="accent1" w:themeShade="BF"/>
        </w:rPr>
        <w:alias w:val="Автор"/>
        <w:id w:val="229199703"/>
        <w:dataBinding w:prefixMappings="xmlns:ns0='http://schemas.openxmlformats.org/package/2006/metadata/core-properties' xmlns:ns1='http://purl.org/dc/elements/1.1/'" w:xpath="/ns0:coreProperties[1]/ns1:creator[1]" w:storeItemID="{6C3C8BC8-F283-45AE-878A-BAB7291924A1}"/>
        <w:text/>
      </w:sdtPr>
      <w:sdtEndPr/>
      <w:sdtContent>
        <w:r w:rsidR="00286A68">
          <w:rPr>
            <w:i/>
            <w:color w:val="365F91" w:themeColor="accent1" w:themeShade="BF"/>
          </w:rPr>
          <w:t>Закупочная документация по проведению процедуры закупки на право заключения договора на поставку товара/выполнение работ/ оказание услу</w:t>
        </w:r>
        <w:proofErr w:type="gramStart"/>
        <w:r w:rsidR="00286A68">
          <w:rPr>
            <w:i/>
            <w:color w:val="365F91" w:themeColor="accent1" w:themeShade="BF"/>
          </w:rPr>
          <w:t>г[</w:t>
        </w:r>
        <w:proofErr w:type="gramEnd"/>
        <w:r w:rsidR="00286A68">
          <w:rPr>
            <w:i/>
            <w:color w:val="365F91" w:themeColor="accent1" w:themeShade="BF"/>
          </w:rPr>
          <w:t>наименование лота] для нужд [наименование организации,]</w:t>
        </w:r>
      </w:sdtContent>
    </w:sdt>
    <w:r w:rsidR="00286A68">
      <w:rPr>
        <w:noProof/>
        <w:color w:val="4F81BD" w:themeColor="accent1"/>
      </w:rPr>
      <mc:AlternateContent>
        <mc:Choice Requires="wps">
          <w:drawing>
            <wp:anchor distT="91440" distB="91440" distL="114300" distR="114300" simplePos="0" relativeHeight="251674624" behindDoc="1" locked="0" layoutInCell="1" allowOverlap="1" wp14:anchorId="5EBDBFB8" wp14:editId="3070E88F">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p w:rsidR="00286A68" w:rsidRDefault="00286A6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Pr="005A4803" w:rsidRDefault="00C018B1" w:rsidP="00F27CCD">
    <w:pPr>
      <w:pStyle w:val="af3"/>
      <w:rPr>
        <w:color w:val="000000" w:themeColor="text1"/>
      </w:rPr>
    </w:pPr>
    <w:sdt>
      <w:sdtPr>
        <w:rPr>
          <w:i/>
          <w:color w:val="365F91" w:themeColor="accent1" w:themeShade="BF"/>
        </w:rPr>
        <w:alias w:val="Автор"/>
        <w:id w:val="460615244"/>
        <w:dataBinding w:prefixMappings="xmlns:ns0='http://schemas.openxmlformats.org/package/2006/metadata/core-properties' xmlns:ns1='http://purl.org/dc/elements/1.1/'" w:xpath="/ns0:coreProperties[1]/ns1:creator[1]" w:storeItemID="{6C3C8BC8-F283-45AE-878A-BAB7291924A1}"/>
        <w:text/>
      </w:sdtPr>
      <w:sdtEndPr/>
      <w:sdtContent>
        <w:r w:rsidR="00286A68">
          <w:rPr>
            <w:i/>
            <w:color w:val="365F91" w:themeColor="accent1" w:themeShade="BF"/>
          </w:rPr>
          <w:t>Закупочная документация по проведению процедуры закупки на право заключения договора на поставку товара/выполнение работ/ оказание услу</w:t>
        </w:r>
        <w:proofErr w:type="gramStart"/>
        <w:r w:rsidR="00286A68">
          <w:rPr>
            <w:i/>
            <w:color w:val="365F91" w:themeColor="accent1" w:themeShade="BF"/>
          </w:rPr>
          <w:t>г[</w:t>
        </w:r>
        <w:proofErr w:type="gramEnd"/>
        <w:r w:rsidR="00286A68">
          <w:rPr>
            <w:i/>
            <w:color w:val="365F91" w:themeColor="accent1" w:themeShade="BF"/>
          </w:rPr>
          <w:t>наименование лота] для нужд [наименование организации,]</w:t>
        </w:r>
      </w:sdtContent>
    </w:sdt>
    <w:r w:rsidR="00286A68">
      <w:rPr>
        <w:noProof/>
        <w:color w:val="4F81BD" w:themeColor="accent1"/>
      </w:rPr>
      <mc:AlternateContent>
        <mc:Choice Requires="wps">
          <w:drawing>
            <wp:anchor distT="91440" distB="91440" distL="114300" distR="114300" simplePos="0" relativeHeight="251676672" behindDoc="1" locked="0" layoutInCell="1" allowOverlap="1" wp14:anchorId="11044244" wp14:editId="6B6EF627">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3980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Pr="008334AD" w:rsidRDefault="00C018B1" w:rsidP="00FA4E7F">
    <w:pPr>
      <w:pStyle w:val="af3"/>
      <w:rPr>
        <w:i/>
        <w:color w:val="548DD4" w:themeColor="text2" w:themeTint="99"/>
      </w:rPr>
    </w:pPr>
    <w:sdt>
      <w:sdtPr>
        <w:rPr>
          <w:i/>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EndPr/>
      <w:sdtContent>
        <w:r w:rsidR="00286A68" w:rsidRPr="00FA7526">
          <w:rPr>
            <w:i/>
            <w:sz w:val="20"/>
            <w:szCs w:val="20"/>
          </w:rPr>
          <w:t>Закупочная документация по проведению процедуры закупки на право заключения договора на поставку товара/выполнение работ/ оказание услу</w:t>
        </w:r>
        <w:proofErr w:type="gramStart"/>
        <w:r w:rsidR="00286A68" w:rsidRPr="00FA7526">
          <w:rPr>
            <w:i/>
            <w:sz w:val="20"/>
            <w:szCs w:val="20"/>
          </w:rPr>
          <w:t>г[</w:t>
        </w:r>
        <w:proofErr w:type="gramEnd"/>
        <w:r w:rsidR="00286A68" w:rsidRPr="00FA7526">
          <w:rPr>
            <w:i/>
            <w:sz w:val="20"/>
            <w:szCs w:val="20"/>
          </w:rPr>
          <w:t>наименование лота] для нужд [наименование организации</w:t>
        </w:r>
        <w:r w:rsidR="00286A68">
          <w:rPr>
            <w:i/>
            <w:sz w:val="20"/>
            <w:szCs w:val="20"/>
          </w:rPr>
          <w:t>,</w:t>
        </w:r>
        <w:r w:rsidR="00286A68" w:rsidRPr="00FA7526">
          <w:rPr>
            <w:i/>
            <w:sz w:val="20"/>
            <w:szCs w:val="20"/>
          </w:rPr>
          <w:t>]</w:t>
        </w:r>
      </w:sdtContent>
    </w:sdt>
    <w:r w:rsidR="00286A68" w:rsidRPr="008334AD">
      <w:rPr>
        <w:noProof/>
        <w:color w:val="4F81BD" w:themeColor="accent1"/>
      </w:rPr>
      <mc:AlternateContent>
        <mc:Choice Requires="wps">
          <w:drawing>
            <wp:anchor distT="91440" distB="91440" distL="114300" distR="114300" simplePos="0" relativeHeight="251673600" behindDoc="1" locked="0" layoutInCell="1" allowOverlap="1" wp14:anchorId="2EAEA035" wp14:editId="7C44E266">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Pr="005A4803" w:rsidRDefault="00C018B1" w:rsidP="00F27CCD">
    <w:pPr>
      <w:pStyle w:val="af3"/>
      <w:rPr>
        <w:color w:val="000000" w:themeColor="text1"/>
      </w:rPr>
    </w:pPr>
    <w:sdt>
      <w:sdtPr>
        <w:rPr>
          <w:i/>
          <w:color w:val="365F91" w:themeColor="accent1" w:themeShade="BF"/>
          <w:sz w:val="22"/>
          <w:szCs w:val="22"/>
        </w:rPr>
        <w:alias w:val="Автор"/>
        <w:id w:val="441738761"/>
        <w:dataBinding w:prefixMappings="xmlns:ns0='http://schemas.openxmlformats.org/package/2006/metadata/core-properties' xmlns:ns1='http://purl.org/dc/elements/1.1/'" w:xpath="/ns0:coreProperties[1]/ns1:creator[1]" w:storeItemID="{6C3C8BC8-F283-45AE-878A-BAB7291924A1}"/>
        <w:text/>
      </w:sdtPr>
      <w:sdtEndPr/>
      <w:sdtContent>
        <w:r w:rsidR="00286A68">
          <w:rPr>
            <w:i/>
            <w:color w:val="365F91" w:themeColor="accent1" w:themeShade="BF"/>
            <w:sz w:val="22"/>
            <w:szCs w:val="22"/>
          </w:rPr>
          <w:t>Закупочная документация по проведению процедуры закупки на право заключения договора на поставку товара/выполнение работ/ оказание услу</w:t>
        </w:r>
        <w:proofErr w:type="gramStart"/>
        <w:r w:rsidR="00286A68">
          <w:rPr>
            <w:i/>
            <w:color w:val="365F91" w:themeColor="accent1" w:themeShade="BF"/>
            <w:sz w:val="22"/>
            <w:szCs w:val="22"/>
          </w:rPr>
          <w:t>г[</w:t>
        </w:r>
        <w:proofErr w:type="gramEnd"/>
        <w:r w:rsidR="00286A68">
          <w:rPr>
            <w:i/>
            <w:color w:val="365F91" w:themeColor="accent1" w:themeShade="BF"/>
            <w:sz w:val="22"/>
            <w:szCs w:val="22"/>
          </w:rPr>
          <w:t>наименование лота] для нужд [наименование организации,]</w:t>
        </w:r>
      </w:sdtContent>
    </w:sdt>
    <w:r w:rsidR="00286A68">
      <w:rPr>
        <w:noProof/>
        <w:color w:val="4F81BD" w:themeColor="accent1"/>
      </w:rPr>
      <mc:AlternateContent>
        <mc:Choice Requires="wps">
          <w:drawing>
            <wp:anchor distT="91440" distB="91440" distL="114300" distR="114300" simplePos="0" relativeHeight="251671552" behindDoc="1" locked="0" layoutInCell="1" allowOverlap="1" wp14:anchorId="3081DF67" wp14:editId="01643BA1">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Pr="005A4803" w:rsidRDefault="00C018B1" w:rsidP="00F27CCD">
    <w:pPr>
      <w:pStyle w:val="af3"/>
      <w:rPr>
        <w:color w:val="000000" w:themeColor="text1"/>
      </w:rPr>
    </w:pPr>
    <w:sdt>
      <w:sdtPr>
        <w:rPr>
          <w:i/>
          <w:color w:val="365F91" w:themeColor="accent1" w:themeShade="BF"/>
          <w:sz w:val="22"/>
          <w:szCs w:val="22"/>
        </w:rPr>
        <w:alias w:val="Автор"/>
        <w:id w:val="-1098090312"/>
        <w:dataBinding w:prefixMappings="xmlns:ns0='http://schemas.openxmlformats.org/package/2006/metadata/core-properties' xmlns:ns1='http://purl.org/dc/elements/1.1/'" w:xpath="/ns0:coreProperties[1]/ns1:creator[1]" w:storeItemID="{6C3C8BC8-F283-45AE-878A-BAB7291924A1}"/>
        <w:text/>
      </w:sdtPr>
      <w:sdtEndPr/>
      <w:sdtContent>
        <w:r w:rsidR="00286A68">
          <w:rPr>
            <w:i/>
            <w:color w:val="365F91" w:themeColor="accent1" w:themeShade="BF"/>
            <w:sz w:val="22"/>
            <w:szCs w:val="22"/>
          </w:rPr>
          <w:t>Закупочная документация по проведению процедуры закупки на право заключения договора на поставку товара/выполнение работ/ оказание услу</w:t>
        </w:r>
        <w:proofErr w:type="gramStart"/>
        <w:r w:rsidR="00286A68">
          <w:rPr>
            <w:i/>
            <w:color w:val="365F91" w:themeColor="accent1" w:themeShade="BF"/>
            <w:sz w:val="22"/>
            <w:szCs w:val="22"/>
          </w:rPr>
          <w:t>г[</w:t>
        </w:r>
        <w:proofErr w:type="gramEnd"/>
        <w:r w:rsidR="00286A68">
          <w:rPr>
            <w:i/>
            <w:color w:val="365F91" w:themeColor="accent1" w:themeShade="BF"/>
            <w:sz w:val="22"/>
            <w:szCs w:val="22"/>
          </w:rPr>
          <w:t>наименование лота] для нужд [наименование организации,]</w:t>
        </w:r>
      </w:sdtContent>
    </w:sdt>
    <w:r w:rsidR="00286A68">
      <w:rPr>
        <w:noProof/>
        <w:color w:val="4F81BD" w:themeColor="accent1"/>
      </w:rPr>
      <mc:AlternateContent>
        <mc:Choice Requires="wps">
          <w:drawing>
            <wp:anchor distT="91440" distB="91440" distL="114300" distR="114300" simplePos="0" relativeHeight="251672576" behindDoc="1" locked="0" layoutInCell="1" allowOverlap="1" wp14:anchorId="080F52F9" wp14:editId="4EEEC757">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Pr="00BA6F70" w:rsidRDefault="00286A68"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A68" w:rsidRDefault="00286A68" w:rsidP="00706E83">
      <w:r>
        <w:separator/>
      </w:r>
    </w:p>
  </w:footnote>
  <w:footnote w:type="continuationSeparator" w:id="0">
    <w:p w:rsidR="00286A68" w:rsidRDefault="00286A68" w:rsidP="00706E83">
      <w:r>
        <w:continuationSeparator/>
      </w:r>
    </w:p>
  </w:footnote>
  <w:footnote w:id="1">
    <w:p w:rsidR="00C57A36" w:rsidRPr="004F2375" w:rsidRDefault="00C57A36" w:rsidP="00C57A36">
      <w:pPr>
        <w:pStyle w:val="Style23"/>
        <w:widowControl/>
        <w:spacing w:line="240" w:lineRule="auto"/>
        <w:ind w:right="58" w:firstLine="0"/>
        <w:rPr>
          <w:rStyle w:val="FontStyle128"/>
          <w:rFonts w:eastAsiaTheme="majorEastAsia"/>
          <w:color w:val="auto"/>
          <w:sz w:val="18"/>
          <w:szCs w:val="18"/>
        </w:rPr>
      </w:pPr>
      <w:r w:rsidRPr="004F2375">
        <w:rPr>
          <w:rStyle w:val="aff7"/>
          <w:sz w:val="18"/>
          <w:szCs w:val="18"/>
        </w:rPr>
        <w:footnoteRef/>
      </w:r>
      <w:r w:rsidRPr="004F2375">
        <w:rPr>
          <w:sz w:val="18"/>
          <w:szCs w:val="18"/>
        </w:rPr>
        <w:t xml:space="preserve"> </w:t>
      </w:r>
      <w:r w:rsidRPr="004F2375">
        <w:rPr>
          <w:rStyle w:val="FontStyle128"/>
          <w:rFonts w:eastAsiaTheme="majorEastAsia"/>
          <w:color w:val="auto"/>
          <w:sz w:val="18"/>
          <w:szCs w:val="18"/>
        </w:rPr>
        <w:t>В целях единого толкования сроков, установленных в настоящем пункте, принимается следующее:</w:t>
      </w:r>
    </w:p>
    <w:p w:rsidR="00C57A36" w:rsidRPr="004F2375" w:rsidRDefault="00C57A36" w:rsidP="00C57A36">
      <w:pPr>
        <w:pStyle w:val="Style23"/>
        <w:widowControl/>
        <w:spacing w:line="240" w:lineRule="auto"/>
        <w:ind w:right="58" w:firstLine="0"/>
        <w:rPr>
          <w:rStyle w:val="FontStyle128"/>
          <w:rFonts w:eastAsiaTheme="majorEastAsia"/>
          <w:color w:val="auto"/>
          <w:sz w:val="18"/>
          <w:szCs w:val="18"/>
        </w:rPr>
      </w:pPr>
      <w:r w:rsidRPr="004F2375">
        <w:rPr>
          <w:rStyle w:val="FontStyle128"/>
          <w:rFonts w:eastAsiaTheme="majorEastAsia"/>
          <w:color w:val="auto"/>
          <w:sz w:val="18"/>
          <w:szCs w:val="18"/>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C57A36" w:rsidRPr="004F2375" w:rsidRDefault="00C57A36" w:rsidP="00C57A36">
      <w:pPr>
        <w:pStyle w:val="Style23"/>
        <w:widowControl/>
        <w:spacing w:line="240" w:lineRule="auto"/>
        <w:ind w:right="58" w:firstLine="0"/>
        <w:rPr>
          <w:rStyle w:val="FontStyle128"/>
          <w:rFonts w:eastAsiaTheme="majorEastAsia"/>
          <w:i/>
          <w:color w:val="auto"/>
          <w:sz w:val="18"/>
          <w:szCs w:val="18"/>
        </w:rPr>
      </w:pPr>
      <w:r w:rsidRPr="004F2375">
        <w:rPr>
          <w:rStyle w:val="FontStyle128"/>
          <w:rFonts w:eastAsiaTheme="majorEastAsia"/>
          <w:i/>
          <w:color w:val="auto"/>
          <w:sz w:val="18"/>
          <w:szCs w:val="18"/>
        </w:rPr>
        <w:t>Например: срок окончания приема заявок на участие в закупке установлен 12 мая 2015г. Таким образом, документы, перечисленные в настоящем пункте, будут соответствовать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C57A36" w:rsidRDefault="00C57A36" w:rsidP="00C57A36">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Default="00286A68">
    <w:pPr>
      <w:pStyle w:val="af1"/>
    </w:pPr>
  </w:p>
  <w:p w:rsidR="00286A68" w:rsidRDefault="00286A6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Default="00286A68">
    <w:pPr>
      <w:pStyle w:val="af1"/>
    </w:pPr>
  </w:p>
  <w:p w:rsidR="00286A68" w:rsidRDefault="00286A6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Default="00286A68">
    <w:pPr>
      <w:pStyle w:val="af1"/>
    </w:pPr>
  </w:p>
  <w:p w:rsidR="00286A68" w:rsidRDefault="00286A6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Default="00286A68">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286A68" w:rsidRDefault="00286A68">
        <w:pPr>
          <w:pStyle w:val="af1"/>
          <w:jc w:val="right"/>
        </w:pPr>
        <w:r>
          <w:fldChar w:fldCharType="begin"/>
        </w:r>
        <w:r>
          <w:instrText>PAGE   \* MERGEFORMAT</w:instrText>
        </w:r>
        <w:r>
          <w:fldChar w:fldCharType="separate"/>
        </w:r>
        <w:r w:rsidR="00C018B1">
          <w:rPr>
            <w:noProof/>
          </w:rPr>
          <w:t>115</w:t>
        </w:r>
        <w:r>
          <w:fldChar w:fldCharType="end"/>
        </w:r>
      </w:p>
    </w:sdtContent>
  </w:sdt>
  <w:p w:rsidR="00286A68" w:rsidRDefault="00286A68"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A68" w:rsidRDefault="00286A68">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286A68" w:rsidRDefault="00286A68">
        <w:pPr>
          <w:pStyle w:val="af1"/>
          <w:jc w:val="right"/>
        </w:pPr>
        <w:r>
          <w:fldChar w:fldCharType="begin"/>
        </w:r>
        <w:r>
          <w:instrText>PAGE   \* MERGEFORMAT</w:instrText>
        </w:r>
        <w:r>
          <w:fldChar w:fldCharType="separate"/>
        </w:r>
        <w:r w:rsidR="00C018B1">
          <w:rPr>
            <w:noProof/>
          </w:rPr>
          <w:t>121</w:t>
        </w:r>
        <w:r>
          <w:fldChar w:fldCharType="end"/>
        </w:r>
      </w:p>
    </w:sdtContent>
  </w:sdt>
  <w:p w:rsidR="00286A68" w:rsidRDefault="00286A68"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6F157E4"/>
    <w:multiLevelType w:val="multilevel"/>
    <w:tmpl w:val="19761380"/>
    <w:lvl w:ilvl="0">
      <w:start w:val="9"/>
      <w:numFmt w:val="decimal"/>
      <w:lvlText w:val="%1"/>
      <w:lvlJc w:val="left"/>
      <w:pPr>
        <w:ind w:left="480" w:hanging="480"/>
      </w:pPr>
    </w:lvl>
    <w:lvl w:ilvl="1">
      <w:start w:val="4"/>
      <w:numFmt w:val="decimal"/>
      <w:lvlText w:val="%1.%2"/>
      <w:lvlJc w:val="left"/>
      <w:pPr>
        <w:ind w:left="834" w:hanging="48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6D26F67"/>
    <w:multiLevelType w:val="multilevel"/>
    <w:tmpl w:val="2392EED0"/>
    <w:lvl w:ilvl="0">
      <w:start w:val="9"/>
      <w:numFmt w:val="decimal"/>
      <w:lvlText w:val="%1."/>
      <w:lvlJc w:val="left"/>
      <w:pPr>
        <w:ind w:left="360" w:hanging="360"/>
      </w:pPr>
    </w:lvl>
    <w:lvl w:ilvl="1">
      <w:start w:val="1"/>
      <w:numFmt w:val="decimal"/>
      <w:lvlText w:val="%1.%2."/>
      <w:lvlJc w:val="left"/>
      <w:pPr>
        <w:ind w:left="1785" w:hanging="360"/>
      </w:pPr>
    </w:lvl>
    <w:lvl w:ilvl="2">
      <w:start w:val="1"/>
      <w:numFmt w:val="decimal"/>
      <w:lvlText w:val="%1.%2.%3."/>
      <w:lvlJc w:val="left"/>
      <w:pPr>
        <w:ind w:left="3570" w:hanging="720"/>
      </w:pPr>
    </w:lvl>
    <w:lvl w:ilvl="3">
      <w:start w:val="1"/>
      <w:numFmt w:val="decimal"/>
      <w:lvlText w:val="%1.%2.%3.%4."/>
      <w:lvlJc w:val="left"/>
      <w:pPr>
        <w:ind w:left="4995" w:hanging="720"/>
      </w:pPr>
    </w:lvl>
    <w:lvl w:ilvl="4">
      <w:start w:val="1"/>
      <w:numFmt w:val="decimal"/>
      <w:lvlText w:val="%1.%2.%3.%4.%5."/>
      <w:lvlJc w:val="left"/>
      <w:pPr>
        <w:ind w:left="6780" w:hanging="1080"/>
      </w:pPr>
    </w:lvl>
    <w:lvl w:ilvl="5">
      <w:start w:val="1"/>
      <w:numFmt w:val="decimal"/>
      <w:lvlText w:val="%1.%2.%3.%4.%5.%6."/>
      <w:lvlJc w:val="left"/>
      <w:pPr>
        <w:ind w:left="8205" w:hanging="1080"/>
      </w:pPr>
    </w:lvl>
    <w:lvl w:ilvl="6">
      <w:start w:val="1"/>
      <w:numFmt w:val="decimal"/>
      <w:lvlText w:val="%1.%2.%3.%4.%5.%6.%7."/>
      <w:lvlJc w:val="left"/>
      <w:pPr>
        <w:ind w:left="9990" w:hanging="1440"/>
      </w:pPr>
    </w:lvl>
    <w:lvl w:ilvl="7">
      <w:start w:val="1"/>
      <w:numFmt w:val="decimal"/>
      <w:lvlText w:val="%1.%2.%3.%4.%5.%6.%7.%8."/>
      <w:lvlJc w:val="left"/>
      <w:pPr>
        <w:ind w:left="11415" w:hanging="1440"/>
      </w:pPr>
    </w:lvl>
    <w:lvl w:ilvl="8">
      <w:start w:val="1"/>
      <w:numFmt w:val="decimal"/>
      <w:lvlText w:val="%1.%2.%3.%4.%5.%6.%7.%8.%9."/>
      <w:lvlJc w:val="left"/>
      <w:pPr>
        <w:ind w:left="13200" w:hanging="1800"/>
      </w:pPr>
    </w:lvl>
  </w:abstractNum>
  <w:abstractNum w:abstractNumId="26">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2">
    <w:nsid w:val="65886E39"/>
    <w:multiLevelType w:val="multilevel"/>
    <w:tmpl w:val="4F5C019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743A391C"/>
    <w:multiLevelType w:val="multilevel"/>
    <w:tmpl w:val="58181438"/>
    <w:lvl w:ilvl="0">
      <w:start w:val="9"/>
      <w:numFmt w:val="decimal"/>
      <w:lvlText w:val="%1."/>
      <w:lvlJc w:val="left"/>
      <w:pPr>
        <w:ind w:left="540" w:hanging="540"/>
      </w:pPr>
    </w:lvl>
    <w:lvl w:ilvl="1">
      <w:start w:val="6"/>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1">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0"/>
  </w:num>
  <w:num w:numId="10">
    <w:abstractNumId w:val="10"/>
  </w:num>
  <w:num w:numId="11">
    <w:abstractNumId w:val="49"/>
  </w:num>
  <w:num w:numId="12">
    <w:abstractNumId w:val="33"/>
  </w:num>
  <w:num w:numId="13">
    <w:abstractNumId w:val="30"/>
  </w:num>
  <w:num w:numId="14">
    <w:abstractNumId w:val="12"/>
  </w:num>
  <w:num w:numId="15">
    <w:abstractNumId w:val="16"/>
  </w:num>
  <w:num w:numId="16">
    <w:abstractNumId w:val="20"/>
  </w:num>
  <w:num w:numId="17">
    <w:abstractNumId w:val="4"/>
  </w:num>
  <w:num w:numId="18">
    <w:abstractNumId w:val="6"/>
  </w:num>
  <w:num w:numId="19">
    <w:abstractNumId w:val="44"/>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59"/>
  </w:num>
  <w:num w:numId="27">
    <w:abstractNumId w:val="56"/>
  </w:num>
  <w:num w:numId="28">
    <w:abstractNumId w:val="46"/>
  </w:num>
  <w:num w:numId="29">
    <w:abstractNumId w:val="48"/>
  </w:num>
  <w:num w:numId="30">
    <w:abstractNumId w:val="28"/>
  </w:num>
  <w:num w:numId="31">
    <w:abstractNumId w:val="64"/>
  </w:num>
  <w:num w:numId="32">
    <w:abstractNumId w:val="55"/>
  </w:num>
  <w:num w:numId="3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8"/>
  </w:num>
  <w:num w:numId="36">
    <w:abstractNumId w:val="53"/>
  </w:num>
  <w:num w:numId="37">
    <w:abstractNumId w:val="57"/>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58"/>
  </w:num>
  <w:num w:numId="40">
    <w:abstractNumId w:val="8"/>
  </w:num>
  <w:num w:numId="41">
    <w:abstractNumId w:val="37"/>
  </w:num>
  <w:num w:numId="42">
    <w:abstractNumId w:val="7"/>
  </w:num>
  <w:num w:numId="43">
    <w:abstractNumId w:val="27"/>
  </w:num>
  <w:num w:numId="44">
    <w:abstractNumId w:val="22"/>
  </w:num>
  <w:num w:numId="45">
    <w:abstractNumId w:val="52"/>
  </w:num>
  <w:num w:numId="46">
    <w:abstractNumId w:val="45"/>
  </w:num>
  <w:num w:numId="47">
    <w:abstractNumId w:val="35"/>
  </w:num>
  <w:num w:numId="48">
    <w:abstractNumId w:val="61"/>
  </w:num>
  <w:num w:numId="49">
    <w:abstractNumId w:val="51"/>
  </w:num>
  <w:num w:numId="50">
    <w:abstractNumId w:val="42"/>
  </w:num>
  <w:num w:numId="51">
    <w:abstractNumId w:val="39"/>
  </w:num>
  <w:num w:numId="52">
    <w:abstractNumId w:val="15"/>
  </w:num>
  <w:num w:numId="53">
    <w:abstractNumId w:val="54"/>
  </w:num>
  <w:num w:numId="54">
    <w:abstractNumId w:val="11"/>
  </w:num>
  <w:num w:numId="55">
    <w:abstractNumId w:val="24"/>
  </w:num>
  <w:num w:numId="56">
    <w:abstractNumId w:val="18"/>
  </w:num>
  <w:num w:numId="57">
    <w:abstractNumId w:val="14"/>
  </w:num>
  <w:num w:numId="58">
    <w:abstractNumId w:val="47"/>
  </w:num>
  <w:num w:numId="59">
    <w:abstractNumId w:val="36"/>
  </w:num>
  <w:num w:numId="60">
    <w:abstractNumId w:val="9"/>
  </w:num>
  <w:num w:numId="61">
    <w:abstractNumId w:val="26"/>
  </w:num>
  <w:num w:numId="62">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0"/>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452C4"/>
    <w:rsid w:val="00051524"/>
    <w:rsid w:val="00052DDA"/>
    <w:rsid w:val="00052E96"/>
    <w:rsid w:val="00052EBE"/>
    <w:rsid w:val="0005366A"/>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EC8"/>
    <w:rsid w:val="00070EFC"/>
    <w:rsid w:val="00071C28"/>
    <w:rsid w:val="00073B1F"/>
    <w:rsid w:val="00073CA2"/>
    <w:rsid w:val="00073F71"/>
    <w:rsid w:val="0007402D"/>
    <w:rsid w:val="000748DD"/>
    <w:rsid w:val="00077444"/>
    <w:rsid w:val="000775EF"/>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50F6"/>
    <w:rsid w:val="00095DCA"/>
    <w:rsid w:val="000964FE"/>
    <w:rsid w:val="00096C4B"/>
    <w:rsid w:val="00096FA0"/>
    <w:rsid w:val="000A0403"/>
    <w:rsid w:val="000A0AA9"/>
    <w:rsid w:val="000A38BE"/>
    <w:rsid w:val="000A4537"/>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B76"/>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45F9"/>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1C74"/>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6F6"/>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29FC"/>
    <w:rsid w:val="002030A4"/>
    <w:rsid w:val="00204400"/>
    <w:rsid w:val="00205557"/>
    <w:rsid w:val="002067EF"/>
    <w:rsid w:val="00206BC4"/>
    <w:rsid w:val="00207DBB"/>
    <w:rsid w:val="00207F45"/>
    <w:rsid w:val="00210A9B"/>
    <w:rsid w:val="002118EE"/>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38F"/>
    <w:rsid w:val="00240869"/>
    <w:rsid w:val="00240AA5"/>
    <w:rsid w:val="00241DA8"/>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5D32"/>
    <w:rsid w:val="00277711"/>
    <w:rsid w:val="00280568"/>
    <w:rsid w:val="00282935"/>
    <w:rsid w:val="0028334F"/>
    <w:rsid w:val="0028364B"/>
    <w:rsid w:val="00283730"/>
    <w:rsid w:val="00283C2A"/>
    <w:rsid w:val="00283D6B"/>
    <w:rsid w:val="002844E0"/>
    <w:rsid w:val="002848E4"/>
    <w:rsid w:val="00284EC1"/>
    <w:rsid w:val="002852E2"/>
    <w:rsid w:val="0028556F"/>
    <w:rsid w:val="00286A68"/>
    <w:rsid w:val="00286B99"/>
    <w:rsid w:val="00286EA3"/>
    <w:rsid w:val="00287DDE"/>
    <w:rsid w:val="0029386D"/>
    <w:rsid w:val="00293A63"/>
    <w:rsid w:val="00294046"/>
    <w:rsid w:val="002946BE"/>
    <w:rsid w:val="0029542C"/>
    <w:rsid w:val="00296338"/>
    <w:rsid w:val="002966F1"/>
    <w:rsid w:val="0029780C"/>
    <w:rsid w:val="00297AA2"/>
    <w:rsid w:val="002A008F"/>
    <w:rsid w:val="002A199C"/>
    <w:rsid w:val="002A4925"/>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AAB"/>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4124"/>
    <w:rsid w:val="003B474F"/>
    <w:rsid w:val="003B4968"/>
    <w:rsid w:val="003B6091"/>
    <w:rsid w:val="003B719A"/>
    <w:rsid w:val="003C3E80"/>
    <w:rsid w:val="003C539A"/>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73E"/>
    <w:rsid w:val="0040117D"/>
    <w:rsid w:val="00401210"/>
    <w:rsid w:val="0040224F"/>
    <w:rsid w:val="00402F3E"/>
    <w:rsid w:val="00403527"/>
    <w:rsid w:val="00405086"/>
    <w:rsid w:val="00405B6A"/>
    <w:rsid w:val="0040612D"/>
    <w:rsid w:val="00411DE1"/>
    <w:rsid w:val="00412C3C"/>
    <w:rsid w:val="0041327C"/>
    <w:rsid w:val="00413FCD"/>
    <w:rsid w:val="00414667"/>
    <w:rsid w:val="00416C15"/>
    <w:rsid w:val="0041710C"/>
    <w:rsid w:val="00417F20"/>
    <w:rsid w:val="004203FC"/>
    <w:rsid w:val="00421680"/>
    <w:rsid w:val="004225A1"/>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B4C"/>
    <w:rsid w:val="004451F3"/>
    <w:rsid w:val="004453FD"/>
    <w:rsid w:val="00451E12"/>
    <w:rsid w:val="00452888"/>
    <w:rsid w:val="00453553"/>
    <w:rsid w:val="00455E02"/>
    <w:rsid w:val="00461B0F"/>
    <w:rsid w:val="00463479"/>
    <w:rsid w:val="0046381F"/>
    <w:rsid w:val="004647BE"/>
    <w:rsid w:val="004648BE"/>
    <w:rsid w:val="00466FA9"/>
    <w:rsid w:val="0047080B"/>
    <w:rsid w:val="004719E0"/>
    <w:rsid w:val="00471B82"/>
    <w:rsid w:val="00471D69"/>
    <w:rsid w:val="00474E58"/>
    <w:rsid w:val="0047569A"/>
    <w:rsid w:val="00475D21"/>
    <w:rsid w:val="00475DAF"/>
    <w:rsid w:val="00475F31"/>
    <w:rsid w:val="004762B8"/>
    <w:rsid w:val="00476321"/>
    <w:rsid w:val="00477F20"/>
    <w:rsid w:val="004810DA"/>
    <w:rsid w:val="004810EE"/>
    <w:rsid w:val="004815CF"/>
    <w:rsid w:val="00482865"/>
    <w:rsid w:val="00482ACC"/>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5CC"/>
    <w:rsid w:val="004A6ABF"/>
    <w:rsid w:val="004B079D"/>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BE7"/>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E92"/>
    <w:rsid w:val="0052166E"/>
    <w:rsid w:val="00521C9A"/>
    <w:rsid w:val="00522F9F"/>
    <w:rsid w:val="00522FCE"/>
    <w:rsid w:val="005258DF"/>
    <w:rsid w:val="0052784D"/>
    <w:rsid w:val="00527A50"/>
    <w:rsid w:val="005303C1"/>
    <w:rsid w:val="00530BC7"/>
    <w:rsid w:val="00530E9E"/>
    <w:rsid w:val="00531AF6"/>
    <w:rsid w:val="00531FB3"/>
    <w:rsid w:val="00532205"/>
    <w:rsid w:val="00532501"/>
    <w:rsid w:val="00532EA1"/>
    <w:rsid w:val="00533D7E"/>
    <w:rsid w:val="00534E1D"/>
    <w:rsid w:val="00534F45"/>
    <w:rsid w:val="00536211"/>
    <w:rsid w:val="005364F9"/>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2935"/>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5B45"/>
    <w:rsid w:val="00586EA8"/>
    <w:rsid w:val="00587853"/>
    <w:rsid w:val="00587880"/>
    <w:rsid w:val="00587A0E"/>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BC6"/>
    <w:rsid w:val="005C2C93"/>
    <w:rsid w:val="005C45BA"/>
    <w:rsid w:val="005C537B"/>
    <w:rsid w:val="005C7ECE"/>
    <w:rsid w:val="005C7FB7"/>
    <w:rsid w:val="005D0329"/>
    <w:rsid w:val="005D11BD"/>
    <w:rsid w:val="005D13CB"/>
    <w:rsid w:val="005D1C98"/>
    <w:rsid w:val="005D2453"/>
    <w:rsid w:val="005D395D"/>
    <w:rsid w:val="005D51C4"/>
    <w:rsid w:val="005D5AE7"/>
    <w:rsid w:val="005D6287"/>
    <w:rsid w:val="005D6460"/>
    <w:rsid w:val="005D702B"/>
    <w:rsid w:val="005D739B"/>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4AFF"/>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7F8E"/>
    <w:rsid w:val="006102BA"/>
    <w:rsid w:val="006107B4"/>
    <w:rsid w:val="00613BAD"/>
    <w:rsid w:val="00613E88"/>
    <w:rsid w:val="00614AB1"/>
    <w:rsid w:val="00617BA1"/>
    <w:rsid w:val="006202B7"/>
    <w:rsid w:val="006203A9"/>
    <w:rsid w:val="006207AA"/>
    <w:rsid w:val="00621296"/>
    <w:rsid w:val="00621CF7"/>
    <w:rsid w:val="00623D6D"/>
    <w:rsid w:val="00623FC0"/>
    <w:rsid w:val="0062412A"/>
    <w:rsid w:val="00624F66"/>
    <w:rsid w:val="006251FE"/>
    <w:rsid w:val="00626219"/>
    <w:rsid w:val="0062734D"/>
    <w:rsid w:val="00627BD9"/>
    <w:rsid w:val="006304FE"/>
    <w:rsid w:val="00632727"/>
    <w:rsid w:val="006337A8"/>
    <w:rsid w:val="00633831"/>
    <w:rsid w:val="006342CD"/>
    <w:rsid w:val="006359E6"/>
    <w:rsid w:val="00635B3B"/>
    <w:rsid w:val="00635E49"/>
    <w:rsid w:val="00636CD7"/>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67CA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F13"/>
    <w:rsid w:val="006A5C07"/>
    <w:rsid w:val="006B09E0"/>
    <w:rsid w:val="006B149B"/>
    <w:rsid w:val="006B1585"/>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3373"/>
    <w:rsid w:val="006D478B"/>
    <w:rsid w:val="006D67CD"/>
    <w:rsid w:val="006E08F6"/>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85B"/>
    <w:rsid w:val="00701D82"/>
    <w:rsid w:val="00702C8D"/>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93C"/>
    <w:rsid w:val="00716CA9"/>
    <w:rsid w:val="00717AE1"/>
    <w:rsid w:val="00717BB8"/>
    <w:rsid w:val="0072105C"/>
    <w:rsid w:val="007212B4"/>
    <w:rsid w:val="00723E03"/>
    <w:rsid w:val="0072494E"/>
    <w:rsid w:val="007253B6"/>
    <w:rsid w:val="00730E00"/>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786D"/>
    <w:rsid w:val="00747BD5"/>
    <w:rsid w:val="00750704"/>
    <w:rsid w:val="007509A8"/>
    <w:rsid w:val="00752A92"/>
    <w:rsid w:val="0075352E"/>
    <w:rsid w:val="00753A64"/>
    <w:rsid w:val="007543C6"/>
    <w:rsid w:val="007543E7"/>
    <w:rsid w:val="007553E2"/>
    <w:rsid w:val="00755651"/>
    <w:rsid w:val="007567A6"/>
    <w:rsid w:val="00761209"/>
    <w:rsid w:val="00761F19"/>
    <w:rsid w:val="007629DE"/>
    <w:rsid w:val="007651A4"/>
    <w:rsid w:val="007655CE"/>
    <w:rsid w:val="0076572B"/>
    <w:rsid w:val="00766A0A"/>
    <w:rsid w:val="007673D2"/>
    <w:rsid w:val="00767EEF"/>
    <w:rsid w:val="0077052E"/>
    <w:rsid w:val="00770C90"/>
    <w:rsid w:val="00770F28"/>
    <w:rsid w:val="00771741"/>
    <w:rsid w:val="00771778"/>
    <w:rsid w:val="0077254B"/>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724C"/>
    <w:rsid w:val="007A72F8"/>
    <w:rsid w:val="007B0741"/>
    <w:rsid w:val="007B2AC0"/>
    <w:rsid w:val="007B3670"/>
    <w:rsid w:val="007B3F10"/>
    <w:rsid w:val="007B7A07"/>
    <w:rsid w:val="007B7A90"/>
    <w:rsid w:val="007C0C16"/>
    <w:rsid w:val="007C0DAD"/>
    <w:rsid w:val="007C1C4C"/>
    <w:rsid w:val="007C24F8"/>
    <w:rsid w:val="007C2649"/>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2E00"/>
    <w:rsid w:val="007E35AB"/>
    <w:rsid w:val="007E3A34"/>
    <w:rsid w:val="007E3CFA"/>
    <w:rsid w:val="007E5276"/>
    <w:rsid w:val="007E5401"/>
    <w:rsid w:val="007E618A"/>
    <w:rsid w:val="007E61AB"/>
    <w:rsid w:val="007E6844"/>
    <w:rsid w:val="007F1A53"/>
    <w:rsid w:val="007F2025"/>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EB9"/>
    <w:rsid w:val="00804F59"/>
    <w:rsid w:val="00805777"/>
    <w:rsid w:val="0080714C"/>
    <w:rsid w:val="008075BB"/>
    <w:rsid w:val="00807CD1"/>
    <w:rsid w:val="008124E2"/>
    <w:rsid w:val="00813F77"/>
    <w:rsid w:val="00814F41"/>
    <w:rsid w:val="0081609B"/>
    <w:rsid w:val="00816CE9"/>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556EA"/>
    <w:rsid w:val="008622E6"/>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2E24"/>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8FA"/>
    <w:rsid w:val="008F19B8"/>
    <w:rsid w:val="008F23AB"/>
    <w:rsid w:val="008F3A41"/>
    <w:rsid w:val="008F3DBB"/>
    <w:rsid w:val="008F508D"/>
    <w:rsid w:val="008F63AD"/>
    <w:rsid w:val="008F65C7"/>
    <w:rsid w:val="008F7E0A"/>
    <w:rsid w:val="0090152D"/>
    <w:rsid w:val="00902344"/>
    <w:rsid w:val="009024B0"/>
    <w:rsid w:val="00902536"/>
    <w:rsid w:val="009027EA"/>
    <w:rsid w:val="0090457E"/>
    <w:rsid w:val="0090505F"/>
    <w:rsid w:val="00906778"/>
    <w:rsid w:val="009078F9"/>
    <w:rsid w:val="00907961"/>
    <w:rsid w:val="00910E2F"/>
    <w:rsid w:val="00912884"/>
    <w:rsid w:val="009135F5"/>
    <w:rsid w:val="009139BB"/>
    <w:rsid w:val="00914CF3"/>
    <w:rsid w:val="00914D67"/>
    <w:rsid w:val="00917CB1"/>
    <w:rsid w:val="0092010F"/>
    <w:rsid w:val="00920481"/>
    <w:rsid w:val="00920A5A"/>
    <w:rsid w:val="00922827"/>
    <w:rsid w:val="00923185"/>
    <w:rsid w:val="009232EF"/>
    <w:rsid w:val="00924020"/>
    <w:rsid w:val="009259EE"/>
    <w:rsid w:val="00926237"/>
    <w:rsid w:val="00926BA6"/>
    <w:rsid w:val="00927A7E"/>
    <w:rsid w:val="00927C8A"/>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8F8"/>
    <w:rsid w:val="00964A09"/>
    <w:rsid w:val="009661B1"/>
    <w:rsid w:val="00967F76"/>
    <w:rsid w:val="0097062D"/>
    <w:rsid w:val="00971EA0"/>
    <w:rsid w:val="0097396C"/>
    <w:rsid w:val="00974480"/>
    <w:rsid w:val="00975512"/>
    <w:rsid w:val="00975B2C"/>
    <w:rsid w:val="0098013B"/>
    <w:rsid w:val="00980704"/>
    <w:rsid w:val="0098288E"/>
    <w:rsid w:val="00982B46"/>
    <w:rsid w:val="009837E9"/>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052"/>
    <w:rsid w:val="009C53F0"/>
    <w:rsid w:val="009C6067"/>
    <w:rsid w:val="009C64C3"/>
    <w:rsid w:val="009C7772"/>
    <w:rsid w:val="009D0AAF"/>
    <w:rsid w:val="009D1559"/>
    <w:rsid w:val="009D2A50"/>
    <w:rsid w:val="009D3C28"/>
    <w:rsid w:val="009D4324"/>
    <w:rsid w:val="009D4D62"/>
    <w:rsid w:val="009D5778"/>
    <w:rsid w:val="009D6370"/>
    <w:rsid w:val="009D6467"/>
    <w:rsid w:val="009D6F12"/>
    <w:rsid w:val="009E04F7"/>
    <w:rsid w:val="009E07B6"/>
    <w:rsid w:val="009E0A48"/>
    <w:rsid w:val="009E11EB"/>
    <w:rsid w:val="009E151D"/>
    <w:rsid w:val="009E2A2D"/>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19F3"/>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5020F"/>
    <w:rsid w:val="00A5160C"/>
    <w:rsid w:val="00A5170E"/>
    <w:rsid w:val="00A520D2"/>
    <w:rsid w:val="00A52D73"/>
    <w:rsid w:val="00A553F8"/>
    <w:rsid w:val="00A5562B"/>
    <w:rsid w:val="00A55FA5"/>
    <w:rsid w:val="00A57A14"/>
    <w:rsid w:val="00A6002B"/>
    <w:rsid w:val="00A60EB8"/>
    <w:rsid w:val="00A62943"/>
    <w:rsid w:val="00A63359"/>
    <w:rsid w:val="00A644CF"/>
    <w:rsid w:val="00A653C8"/>
    <w:rsid w:val="00A65A5D"/>
    <w:rsid w:val="00A65E54"/>
    <w:rsid w:val="00A662E1"/>
    <w:rsid w:val="00A7125E"/>
    <w:rsid w:val="00A7417E"/>
    <w:rsid w:val="00A7494D"/>
    <w:rsid w:val="00A75396"/>
    <w:rsid w:val="00A759E2"/>
    <w:rsid w:val="00A75E5B"/>
    <w:rsid w:val="00A7723C"/>
    <w:rsid w:val="00A8017C"/>
    <w:rsid w:val="00A8035E"/>
    <w:rsid w:val="00A818D6"/>
    <w:rsid w:val="00A82059"/>
    <w:rsid w:val="00A82B45"/>
    <w:rsid w:val="00A83B3D"/>
    <w:rsid w:val="00A842F6"/>
    <w:rsid w:val="00A84EF3"/>
    <w:rsid w:val="00A84FD5"/>
    <w:rsid w:val="00A8684A"/>
    <w:rsid w:val="00A8719B"/>
    <w:rsid w:val="00A87406"/>
    <w:rsid w:val="00A90BB1"/>
    <w:rsid w:val="00A90BE8"/>
    <w:rsid w:val="00A90ED2"/>
    <w:rsid w:val="00A90F85"/>
    <w:rsid w:val="00A921E1"/>
    <w:rsid w:val="00A92731"/>
    <w:rsid w:val="00A93602"/>
    <w:rsid w:val="00A93D21"/>
    <w:rsid w:val="00A93DBA"/>
    <w:rsid w:val="00A965AF"/>
    <w:rsid w:val="00A96EBC"/>
    <w:rsid w:val="00A97B04"/>
    <w:rsid w:val="00AA0951"/>
    <w:rsid w:val="00AA0A54"/>
    <w:rsid w:val="00AA0B93"/>
    <w:rsid w:val="00AA2058"/>
    <w:rsid w:val="00AA2762"/>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BFD"/>
    <w:rsid w:val="00AD2408"/>
    <w:rsid w:val="00AD2639"/>
    <w:rsid w:val="00AD4970"/>
    <w:rsid w:val="00AD4A3D"/>
    <w:rsid w:val="00AD4BC2"/>
    <w:rsid w:val="00AD4F38"/>
    <w:rsid w:val="00AD5926"/>
    <w:rsid w:val="00AD78DD"/>
    <w:rsid w:val="00AE1047"/>
    <w:rsid w:val="00AE232E"/>
    <w:rsid w:val="00AE4ABF"/>
    <w:rsid w:val="00AE4F59"/>
    <w:rsid w:val="00AE5ACA"/>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D6D"/>
    <w:rsid w:val="00B97D8E"/>
    <w:rsid w:val="00BA1094"/>
    <w:rsid w:val="00BA18E0"/>
    <w:rsid w:val="00BA2348"/>
    <w:rsid w:val="00BA2521"/>
    <w:rsid w:val="00BA40AF"/>
    <w:rsid w:val="00BA46B0"/>
    <w:rsid w:val="00BA49B4"/>
    <w:rsid w:val="00BA5131"/>
    <w:rsid w:val="00BA5847"/>
    <w:rsid w:val="00BA6713"/>
    <w:rsid w:val="00BB0F04"/>
    <w:rsid w:val="00BB321E"/>
    <w:rsid w:val="00BB43EC"/>
    <w:rsid w:val="00BC0AA3"/>
    <w:rsid w:val="00BC1F70"/>
    <w:rsid w:val="00BC2322"/>
    <w:rsid w:val="00BC27A7"/>
    <w:rsid w:val="00BC3D9E"/>
    <w:rsid w:val="00BC4762"/>
    <w:rsid w:val="00BC49D1"/>
    <w:rsid w:val="00BC6443"/>
    <w:rsid w:val="00BD05C7"/>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50B1"/>
    <w:rsid w:val="00BF539E"/>
    <w:rsid w:val="00BF5EF9"/>
    <w:rsid w:val="00C00459"/>
    <w:rsid w:val="00C018B1"/>
    <w:rsid w:val="00C02370"/>
    <w:rsid w:val="00C05C28"/>
    <w:rsid w:val="00C06AE2"/>
    <w:rsid w:val="00C070E5"/>
    <w:rsid w:val="00C07525"/>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8A0"/>
    <w:rsid w:val="00C44A47"/>
    <w:rsid w:val="00C44E38"/>
    <w:rsid w:val="00C4576A"/>
    <w:rsid w:val="00C45EB0"/>
    <w:rsid w:val="00C46169"/>
    <w:rsid w:val="00C464A4"/>
    <w:rsid w:val="00C4675F"/>
    <w:rsid w:val="00C468F5"/>
    <w:rsid w:val="00C469E1"/>
    <w:rsid w:val="00C50185"/>
    <w:rsid w:val="00C501F1"/>
    <w:rsid w:val="00C51A41"/>
    <w:rsid w:val="00C52BDE"/>
    <w:rsid w:val="00C535FE"/>
    <w:rsid w:val="00C54E86"/>
    <w:rsid w:val="00C55140"/>
    <w:rsid w:val="00C57A36"/>
    <w:rsid w:val="00C60D06"/>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C61"/>
    <w:rsid w:val="00C72126"/>
    <w:rsid w:val="00C72E8B"/>
    <w:rsid w:val="00C762D4"/>
    <w:rsid w:val="00C80336"/>
    <w:rsid w:val="00C8195A"/>
    <w:rsid w:val="00C82C33"/>
    <w:rsid w:val="00C82F7A"/>
    <w:rsid w:val="00C831C1"/>
    <w:rsid w:val="00C840E0"/>
    <w:rsid w:val="00C850B8"/>
    <w:rsid w:val="00C86247"/>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24D8"/>
    <w:rsid w:val="00CB40BB"/>
    <w:rsid w:val="00CB6ADE"/>
    <w:rsid w:val="00CC0852"/>
    <w:rsid w:val="00CC1E7A"/>
    <w:rsid w:val="00CC2762"/>
    <w:rsid w:val="00CC394D"/>
    <w:rsid w:val="00CC4B41"/>
    <w:rsid w:val="00CC53BA"/>
    <w:rsid w:val="00CC5DBD"/>
    <w:rsid w:val="00CC6345"/>
    <w:rsid w:val="00CC6858"/>
    <w:rsid w:val="00CC71E9"/>
    <w:rsid w:val="00CC7AAA"/>
    <w:rsid w:val="00CD0963"/>
    <w:rsid w:val="00CD1B27"/>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42"/>
    <w:rsid w:val="00D02085"/>
    <w:rsid w:val="00D023CA"/>
    <w:rsid w:val="00D02BFD"/>
    <w:rsid w:val="00D02DA1"/>
    <w:rsid w:val="00D030C3"/>
    <w:rsid w:val="00D031FB"/>
    <w:rsid w:val="00D0401B"/>
    <w:rsid w:val="00D05BF7"/>
    <w:rsid w:val="00D06F3A"/>
    <w:rsid w:val="00D07F2E"/>
    <w:rsid w:val="00D10DC0"/>
    <w:rsid w:val="00D12036"/>
    <w:rsid w:val="00D131C2"/>
    <w:rsid w:val="00D1323A"/>
    <w:rsid w:val="00D1552A"/>
    <w:rsid w:val="00D15BB7"/>
    <w:rsid w:val="00D170D8"/>
    <w:rsid w:val="00D1738F"/>
    <w:rsid w:val="00D20B45"/>
    <w:rsid w:val="00D21DBB"/>
    <w:rsid w:val="00D22295"/>
    <w:rsid w:val="00D2650A"/>
    <w:rsid w:val="00D2660A"/>
    <w:rsid w:val="00D303E1"/>
    <w:rsid w:val="00D30DB9"/>
    <w:rsid w:val="00D32BC7"/>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2934"/>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4D8"/>
    <w:rsid w:val="00D8498A"/>
    <w:rsid w:val="00D85189"/>
    <w:rsid w:val="00D85630"/>
    <w:rsid w:val="00D85E4A"/>
    <w:rsid w:val="00D86207"/>
    <w:rsid w:val="00D8760D"/>
    <w:rsid w:val="00D87F6B"/>
    <w:rsid w:val="00D87F6E"/>
    <w:rsid w:val="00D91004"/>
    <w:rsid w:val="00D911D4"/>
    <w:rsid w:val="00D916EE"/>
    <w:rsid w:val="00D91C94"/>
    <w:rsid w:val="00D9249A"/>
    <w:rsid w:val="00D92BE1"/>
    <w:rsid w:val="00D93938"/>
    <w:rsid w:val="00D945F0"/>
    <w:rsid w:val="00D9700F"/>
    <w:rsid w:val="00D97A86"/>
    <w:rsid w:val="00D97AC5"/>
    <w:rsid w:val="00DA1CD1"/>
    <w:rsid w:val="00DA213D"/>
    <w:rsid w:val="00DA4258"/>
    <w:rsid w:val="00DA4E68"/>
    <w:rsid w:val="00DA4F24"/>
    <w:rsid w:val="00DA4FAE"/>
    <w:rsid w:val="00DA5CE6"/>
    <w:rsid w:val="00DA6B63"/>
    <w:rsid w:val="00DA7B32"/>
    <w:rsid w:val="00DB0502"/>
    <w:rsid w:val="00DB1CBB"/>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1AF9"/>
    <w:rsid w:val="00DE2CC1"/>
    <w:rsid w:val="00DE3F5F"/>
    <w:rsid w:val="00DE4371"/>
    <w:rsid w:val="00DE4C42"/>
    <w:rsid w:val="00DE68A2"/>
    <w:rsid w:val="00DE7AFF"/>
    <w:rsid w:val="00DF2C0D"/>
    <w:rsid w:val="00DF4C99"/>
    <w:rsid w:val="00DF4D25"/>
    <w:rsid w:val="00DF4F05"/>
    <w:rsid w:val="00DF513F"/>
    <w:rsid w:val="00DF56FF"/>
    <w:rsid w:val="00DF573B"/>
    <w:rsid w:val="00DF5D4D"/>
    <w:rsid w:val="00DF6DFD"/>
    <w:rsid w:val="00DF724E"/>
    <w:rsid w:val="00DF768D"/>
    <w:rsid w:val="00DF7CC4"/>
    <w:rsid w:val="00E0022C"/>
    <w:rsid w:val="00E0167F"/>
    <w:rsid w:val="00E0195C"/>
    <w:rsid w:val="00E03AC0"/>
    <w:rsid w:val="00E0582C"/>
    <w:rsid w:val="00E05D87"/>
    <w:rsid w:val="00E121BE"/>
    <w:rsid w:val="00E12721"/>
    <w:rsid w:val="00E13B6A"/>
    <w:rsid w:val="00E13DC7"/>
    <w:rsid w:val="00E1449D"/>
    <w:rsid w:val="00E1469C"/>
    <w:rsid w:val="00E15EA4"/>
    <w:rsid w:val="00E16090"/>
    <w:rsid w:val="00E178D7"/>
    <w:rsid w:val="00E178F8"/>
    <w:rsid w:val="00E205C6"/>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66E4"/>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18F6"/>
    <w:rsid w:val="00EB1E42"/>
    <w:rsid w:val="00EB4A67"/>
    <w:rsid w:val="00EB525D"/>
    <w:rsid w:val="00EB6E0D"/>
    <w:rsid w:val="00EB7FFC"/>
    <w:rsid w:val="00EC1993"/>
    <w:rsid w:val="00EC22D7"/>
    <w:rsid w:val="00EC4082"/>
    <w:rsid w:val="00EC4D9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2AA8"/>
    <w:rsid w:val="00F13FDE"/>
    <w:rsid w:val="00F145BD"/>
    <w:rsid w:val="00F15249"/>
    <w:rsid w:val="00F15373"/>
    <w:rsid w:val="00F15468"/>
    <w:rsid w:val="00F15E10"/>
    <w:rsid w:val="00F17031"/>
    <w:rsid w:val="00F17512"/>
    <w:rsid w:val="00F209EA"/>
    <w:rsid w:val="00F218C0"/>
    <w:rsid w:val="00F23600"/>
    <w:rsid w:val="00F23929"/>
    <w:rsid w:val="00F247F2"/>
    <w:rsid w:val="00F2668A"/>
    <w:rsid w:val="00F266CE"/>
    <w:rsid w:val="00F269BE"/>
    <w:rsid w:val="00F26EA7"/>
    <w:rsid w:val="00F2798F"/>
    <w:rsid w:val="00F27CCD"/>
    <w:rsid w:val="00F306BE"/>
    <w:rsid w:val="00F31479"/>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130"/>
    <w:rsid w:val="00FD52DF"/>
    <w:rsid w:val="00FD6676"/>
    <w:rsid w:val="00FE07AB"/>
    <w:rsid w:val="00FE120D"/>
    <w:rsid w:val="00FE33F3"/>
    <w:rsid w:val="00FE36A2"/>
    <w:rsid w:val="00FE43E1"/>
    <w:rsid w:val="00FE65E8"/>
    <w:rsid w:val="00FE6E3A"/>
    <w:rsid w:val="00FF02DF"/>
    <w:rsid w:val="00FF056C"/>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802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34440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401027291">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958726756">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9630986">
      <w:bodyDiv w:val="1"/>
      <w:marLeft w:val="0"/>
      <w:marRight w:val="0"/>
      <w:marTop w:val="0"/>
      <w:marBottom w:val="0"/>
      <w:divBdr>
        <w:top w:val="none" w:sz="0" w:space="0" w:color="auto"/>
        <w:left w:val="none" w:sz="0" w:space="0" w:color="auto"/>
        <w:bottom w:val="none" w:sz="0" w:space="0" w:color="auto"/>
        <w:right w:val="none" w:sz="0" w:space="0" w:color="auto"/>
      </w:divBdr>
    </w:div>
    <w:div w:id="1277173506">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0213803">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99070644">
      <w:bodyDiv w:val="1"/>
      <w:marLeft w:val="0"/>
      <w:marRight w:val="0"/>
      <w:marTop w:val="0"/>
      <w:marBottom w:val="0"/>
      <w:divBdr>
        <w:top w:val="none" w:sz="0" w:space="0" w:color="auto"/>
        <w:left w:val="none" w:sz="0" w:space="0" w:color="auto"/>
        <w:bottom w:val="none" w:sz="0" w:space="0" w:color="auto"/>
        <w:right w:val="none" w:sz="0" w:space="0" w:color="auto"/>
      </w:divBdr>
    </w:div>
    <w:div w:id="207434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ensb.tomsk.ru"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nekrasov@ensb.tomsk.ru" TargetMode="External"/><Relationship Id="rId20" Type="http://schemas.openxmlformats.org/officeDocument/2006/relationships/footer" Target="foot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EDC0C-64EA-4CAD-9A0D-35485BFA6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121</Pages>
  <Words>32935</Words>
  <Characters>187733</Characters>
  <Application>Microsoft Office Word</Application>
  <DocSecurity>0</DocSecurity>
  <Lines>1564</Lines>
  <Paragraphs>440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проведению процедуры закупки на право заключения договора на поставку товара/выполнение работ/ оказание услуг[наименование лота] для нужд [наименование организации,]</dc:creator>
  <cp:lastModifiedBy>Вершинин Дмитрий Александрович</cp:lastModifiedBy>
  <cp:revision>71</cp:revision>
  <cp:lastPrinted>2015-10-15T06:59:00Z</cp:lastPrinted>
  <dcterms:created xsi:type="dcterms:W3CDTF">2015-07-21T08:20:00Z</dcterms:created>
  <dcterms:modified xsi:type="dcterms:W3CDTF">2015-10-15T07:01:00Z</dcterms:modified>
</cp:coreProperties>
</file>